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b w:val="1"/>
          <w:sz w:val="36"/>
          <w:szCs w:val="36"/>
        </w:rPr>
      </w:pPr>
      <w:bookmarkStart w:colFirst="0" w:colLast="0" w:name="_h4dzzl27hji7" w:id="0"/>
      <w:bookmarkEnd w:id="0"/>
      <w:r w:rsidDel="00000000" w:rsidR="00000000" w:rsidRPr="00000000">
        <w:rPr>
          <w:b w:val="1"/>
          <w:sz w:val="36"/>
          <w:szCs w:val="36"/>
          <w:rtl w:val="0"/>
        </w:rPr>
        <w:t xml:space="preserve">How</w:t>
      </w:r>
      <w:r w:rsidDel="00000000" w:rsidR="00000000" w:rsidRPr="00000000">
        <w:rPr>
          <w:b w:val="1"/>
          <w:sz w:val="36"/>
          <w:szCs w:val="36"/>
          <w:rtl w:val="0"/>
        </w:rPr>
        <w:t xml:space="preserve"> To Get Anaconda To Work With An ArcGIS Python Installation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Authors: Stephen Palka, Mac Friedrichs, and Claudia Young</w:t>
      </w:r>
    </w:p>
    <w:p w:rsidR="00000000" w:rsidDel="00000000" w:rsidP="00000000" w:rsidRDefault="00000000" w:rsidRPr="00000000" w14:paraId="00000004">
      <w:pPr>
        <w:rPr/>
      </w:pPr>
      <w:r w:rsidDel="00000000" w:rsidR="00000000" w:rsidRPr="00000000">
        <w:rPr>
          <w:rtl w:val="0"/>
        </w:rPr>
        <w:t xml:space="preserve">Last update: Oct 9, 2018</w:t>
      </w:r>
    </w:p>
    <w:p w:rsidR="00000000" w:rsidDel="00000000" w:rsidP="00000000" w:rsidRDefault="00000000" w:rsidRPr="00000000" w14:paraId="00000005">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6">
          <w:pPr>
            <w:tabs>
              <w:tab w:val="right" w:pos="9360"/>
            </w:tabs>
            <w:spacing w:before="80" w:line="240" w:lineRule="auto"/>
            <w:ind w:left="0" w:firstLine="0"/>
            <w:rPr/>
          </w:pPr>
          <w:r w:rsidDel="00000000" w:rsidR="00000000" w:rsidRPr="00000000">
            <w:fldChar w:fldCharType="begin"/>
            <w:instrText xml:space="preserve"> TOC \h \u \z </w:instrText>
            <w:fldChar w:fldCharType="separate"/>
          </w:r>
          <w:hyperlink w:anchor="_2d74zj3wgu6z">
            <w:r w:rsidDel="00000000" w:rsidR="00000000" w:rsidRPr="00000000">
              <w:rPr>
                <w:b w:val="1"/>
                <w:rtl w:val="0"/>
              </w:rPr>
              <w:t xml:space="preserve">Set up a conda multi-user environment</w:t>
            </w:r>
          </w:hyperlink>
          <w:r w:rsidDel="00000000" w:rsidR="00000000" w:rsidRPr="00000000">
            <w:rPr>
              <w:b w:val="1"/>
              <w:rtl w:val="0"/>
            </w:rPr>
            <w:tab/>
          </w:r>
          <w:r w:rsidDel="00000000" w:rsidR="00000000" w:rsidRPr="00000000">
            <w:fldChar w:fldCharType="begin"/>
            <w:instrText xml:space="preserve"> PAGEREF _2d74zj3wgu6z \h </w:instrText>
            <w:fldChar w:fldCharType="separate"/>
          </w:r>
          <w:r w:rsidDel="00000000" w:rsidR="00000000" w:rsidRPr="00000000">
            <w:rPr>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200" w:line="240" w:lineRule="auto"/>
            <w:ind w:left="0" w:firstLine="0"/>
            <w:rPr/>
          </w:pPr>
          <w:hyperlink w:anchor="_j1i0zjuwrmja">
            <w:r w:rsidDel="00000000" w:rsidR="00000000" w:rsidRPr="00000000">
              <w:rPr>
                <w:b w:val="1"/>
                <w:rtl w:val="0"/>
              </w:rPr>
              <w:t xml:space="preserve">Steps to use anaconda (Miniconda) with ArcGIS</w:t>
            </w:r>
          </w:hyperlink>
          <w:r w:rsidDel="00000000" w:rsidR="00000000" w:rsidRPr="00000000">
            <w:rPr>
              <w:b w:val="1"/>
              <w:rtl w:val="0"/>
            </w:rPr>
            <w:tab/>
          </w:r>
          <w:r w:rsidDel="00000000" w:rsidR="00000000" w:rsidRPr="00000000">
            <w:fldChar w:fldCharType="begin"/>
            <w:instrText xml:space="preserve"> PAGEREF _j1i0zjuwrmja \h </w:instrText>
            <w:fldChar w:fldCharType="separate"/>
          </w:r>
          <w:r w:rsidDel="00000000" w:rsidR="00000000" w:rsidRPr="00000000">
            <w:rPr>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pPr>
          <w:hyperlink w:anchor="_2u0sa0bo5cph">
            <w:r w:rsidDel="00000000" w:rsidR="00000000" w:rsidRPr="00000000">
              <w:rPr>
                <w:rtl w:val="0"/>
              </w:rPr>
              <w:t xml:space="preserve">References</w:t>
            </w:r>
          </w:hyperlink>
          <w:r w:rsidDel="00000000" w:rsidR="00000000" w:rsidRPr="00000000">
            <w:rPr>
              <w:rtl w:val="0"/>
            </w:rPr>
            <w:tab/>
          </w:r>
          <w:r w:rsidDel="00000000" w:rsidR="00000000" w:rsidRPr="00000000">
            <w:fldChar w:fldCharType="begin"/>
            <w:instrText xml:space="preserve"> PAGEREF _2u0sa0bo5cph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200" w:line="240" w:lineRule="auto"/>
            <w:ind w:left="0" w:firstLine="0"/>
            <w:rPr/>
          </w:pPr>
          <w:hyperlink w:anchor="_16l6e9xwwf18">
            <w:r w:rsidDel="00000000" w:rsidR="00000000" w:rsidRPr="00000000">
              <w:rPr>
                <w:b w:val="1"/>
                <w:rtl w:val="0"/>
              </w:rPr>
              <w:t xml:space="preserve">Installing the conda Package Manager</w:t>
            </w:r>
          </w:hyperlink>
          <w:r w:rsidDel="00000000" w:rsidR="00000000" w:rsidRPr="00000000">
            <w:rPr>
              <w:b w:val="1"/>
              <w:rtl w:val="0"/>
            </w:rPr>
            <w:tab/>
          </w:r>
          <w:r w:rsidDel="00000000" w:rsidR="00000000" w:rsidRPr="00000000">
            <w:fldChar w:fldCharType="begin"/>
            <w:instrText xml:space="preserve"> PAGEREF _16l6e9xwwf18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360" w:firstLine="0"/>
            <w:rPr/>
          </w:pPr>
          <w:hyperlink w:anchor="_xzgl5i25mxoa">
            <w:r w:rsidDel="00000000" w:rsidR="00000000" w:rsidRPr="00000000">
              <w:rPr>
                <w:rtl w:val="0"/>
              </w:rPr>
              <w:t xml:space="preserve">Windows 7</w:t>
            </w:r>
          </w:hyperlink>
          <w:r w:rsidDel="00000000" w:rsidR="00000000" w:rsidRPr="00000000">
            <w:rPr>
              <w:rtl w:val="0"/>
            </w:rPr>
            <w:tab/>
          </w:r>
          <w:r w:rsidDel="00000000" w:rsidR="00000000" w:rsidRPr="00000000">
            <w:fldChar w:fldCharType="begin"/>
            <w:instrText xml:space="preserve"> PAGEREF _xzgl5i25mxoa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pPr>
          <w:hyperlink w:anchor="_rocql3ojbg4r">
            <w:r w:rsidDel="00000000" w:rsidR="00000000" w:rsidRPr="00000000">
              <w:rPr>
                <w:rtl w:val="0"/>
              </w:rPr>
              <w:t xml:space="preserve">Authenticating to Earth Engine</w:t>
            </w:r>
          </w:hyperlink>
          <w:r w:rsidDel="00000000" w:rsidR="00000000" w:rsidRPr="00000000">
            <w:rPr>
              <w:rtl w:val="0"/>
            </w:rPr>
            <w:tab/>
          </w:r>
          <w:r w:rsidDel="00000000" w:rsidR="00000000" w:rsidRPr="00000000">
            <w:fldChar w:fldCharType="begin"/>
            <w:instrText xml:space="preserve"> PAGEREF _rocql3ojbg4r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360" w:firstLine="0"/>
            <w:rPr/>
          </w:pPr>
          <w:hyperlink w:anchor="_z5c55ab7odr3">
            <w:r w:rsidDel="00000000" w:rsidR="00000000" w:rsidRPr="00000000">
              <w:rPr>
                <w:rtl w:val="0"/>
              </w:rPr>
              <w:t xml:space="preserve">Using Earth Engine Python API with Jupyter Notebooks</w:t>
            </w:r>
          </w:hyperlink>
          <w:r w:rsidDel="00000000" w:rsidR="00000000" w:rsidRPr="00000000">
            <w:rPr>
              <w:rtl w:val="0"/>
            </w:rPr>
            <w:tab/>
          </w:r>
          <w:r w:rsidDel="00000000" w:rsidR="00000000" w:rsidRPr="00000000">
            <w:fldChar w:fldCharType="begin"/>
            <w:instrText xml:space="preserve"> PAGEREF _z5c55ab7odr3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rPr/>
          </w:pPr>
          <w:hyperlink w:anchor="_rexkal8g5c4r">
            <w:r w:rsidDel="00000000" w:rsidR="00000000" w:rsidRPr="00000000">
              <w:rPr>
                <w:b w:val="1"/>
                <w:rtl w:val="0"/>
              </w:rPr>
              <w:t xml:space="preserve">Configuring App Engine to use the conda Environment*</w:t>
            </w:r>
          </w:hyperlink>
          <w:r w:rsidDel="00000000" w:rsidR="00000000" w:rsidRPr="00000000">
            <w:rPr>
              <w:b w:val="1"/>
              <w:rtl w:val="0"/>
            </w:rPr>
            <w:tab/>
          </w:r>
          <w:r w:rsidDel="00000000" w:rsidR="00000000" w:rsidRPr="00000000">
            <w:fldChar w:fldCharType="begin"/>
            <w:instrText xml:space="preserve"> PAGEREF _rexkal8g5c4r \h </w:instrText>
            <w:fldChar w:fldCharType="separate"/>
          </w:r>
          <w:r w:rsidDel="00000000" w:rsidR="00000000" w:rsidRPr="00000000">
            <w:rPr>
              <w:b w:val="1"/>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after="80" w:before="200" w:line="240" w:lineRule="auto"/>
            <w:ind w:left="0" w:firstLine="0"/>
            <w:rPr/>
          </w:pPr>
          <w:hyperlink w:anchor="_q1hlziy5cpu4">
            <w:r w:rsidDel="00000000" w:rsidR="00000000" w:rsidRPr="00000000">
              <w:rPr>
                <w:b w:val="1"/>
                <w:rtl w:val="0"/>
              </w:rPr>
              <w:t xml:space="preserve">Troubleshooting</w:t>
            </w:r>
          </w:hyperlink>
          <w:r w:rsidDel="00000000" w:rsidR="00000000" w:rsidRPr="00000000">
            <w:rPr>
              <w:b w:val="1"/>
              <w:rtl w:val="0"/>
            </w:rPr>
            <w:tab/>
          </w:r>
          <w:r w:rsidDel="00000000" w:rsidR="00000000" w:rsidRPr="00000000">
            <w:fldChar w:fldCharType="begin"/>
            <w:instrText xml:space="preserve"> PAGEREF _q1hlziy5cpu4 \h </w:instrText>
            <w:fldChar w:fldCharType="separate"/>
          </w:r>
          <w:r w:rsidDel="00000000" w:rsidR="00000000" w:rsidRPr="00000000">
            <w:rPr>
              <w:b w:val="1"/>
              <w:rtl w:val="0"/>
            </w:rPr>
            <w:t xml:space="preserve">11</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pStyle w:val="Heading1"/>
        <w:rPr>
          <w:sz w:val="28"/>
          <w:szCs w:val="28"/>
        </w:rPr>
      </w:pPr>
      <w:bookmarkStart w:colFirst="0" w:colLast="0" w:name="_2d74zj3wgu6z" w:id="1"/>
      <w:bookmarkEnd w:id="1"/>
      <w:r w:rsidDel="00000000" w:rsidR="00000000" w:rsidRPr="00000000">
        <w:rPr>
          <w:sz w:val="28"/>
          <w:szCs w:val="28"/>
          <w:rtl w:val="0"/>
        </w:rPr>
        <w:t xml:space="preserve">Set up a conda multi-user environment</w:t>
      </w:r>
    </w:p>
    <w:p w:rsidR="00000000" w:rsidDel="00000000" w:rsidP="00000000" w:rsidRDefault="00000000" w:rsidRPr="00000000" w14:paraId="00000010">
      <w:pPr>
        <w:rPr/>
      </w:pPr>
      <w:r w:rsidDel="00000000" w:rsidR="00000000" w:rsidRPr="00000000">
        <w:rPr>
          <w:rtl w:val="0"/>
        </w:rPr>
        <w:t xml:space="preserve">The steps below allows to create and access a conda environment out of the user folder location:</w:t>
      </w:r>
    </w:p>
    <w:p w:rsidR="00000000" w:rsidDel="00000000" w:rsidP="00000000" w:rsidRDefault="00000000" w:rsidRPr="00000000" w14:paraId="00000011">
      <w:pPr>
        <w:numPr>
          <w:ilvl w:val="0"/>
          <w:numId w:val="2"/>
        </w:numPr>
        <w:ind w:left="720" w:hanging="360"/>
        <w:rPr>
          <w:u w:val="none"/>
        </w:rPr>
      </w:pPr>
      <w:r w:rsidDel="00000000" w:rsidR="00000000" w:rsidRPr="00000000">
        <w:rPr>
          <w:rtl w:val="0"/>
        </w:rPr>
        <w:t xml:space="preserve">To create a multi-user environment from Anaconda command prompt, example using Miniconda 32-bit to create an ArcGIS 10.3.1 python 32-bit environment:</w:t>
        <w:br w:type="textWrapping"/>
      </w:r>
      <w:r w:rsidDel="00000000" w:rsidR="00000000" w:rsidRPr="00000000">
        <w:rPr>
          <w:rFonts w:ascii="Consolas" w:cs="Consolas" w:eastAsia="Consolas" w:hAnsi="Consolas"/>
          <w:color w:val="ffffff"/>
          <w:sz w:val="20"/>
          <w:szCs w:val="20"/>
          <w:highlight w:val="black"/>
          <w:rtl w:val="0"/>
        </w:rPr>
        <w:t xml:space="preserve">&gt;conda create -p D:\conda\envs\arc1031x32 python=2.7.8 numpy=1.7.1 matplotlib=1.3.0 pyparsing xlrd xlwt console_shortcut</w:t>
      </w:r>
      <w:r w:rsidDel="00000000" w:rsidR="00000000" w:rsidRPr="00000000">
        <w:rPr>
          <w:rtl w:val="0"/>
        </w:rPr>
      </w:r>
    </w:p>
    <w:p w:rsidR="00000000" w:rsidDel="00000000" w:rsidP="00000000" w:rsidRDefault="00000000" w:rsidRPr="00000000" w14:paraId="00000012">
      <w:pPr>
        <w:numPr>
          <w:ilvl w:val="0"/>
          <w:numId w:val="2"/>
        </w:numPr>
        <w:ind w:left="720" w:hanging="360"/>
        <w:rPr>
          <w:u w:val="none"/>
        </w:rPr>
      </w:pPr>
      <w:r w:rsidDel="00000000" w:rsidR="00000000" w:rsidRPr="00000000">
        <w:rPr>
          <w:rtl w:val="0"/>
        </w:rPr>
        <w:t xml:space="preserve">To access the multi-user environment created, </w:t>
      </w:r>
      <w:r w:rsidDel="00000000" w:rsidR="00000000" w:rsidRPr="00000000">
        <w:rPr>
          <w:color w:val="242729"/>
          <w:sz w:val="23"/>
          <w:szCs w:val="23"/>
          <w:rtl w:val="0"/>
        </w:rPr>
        <w:t xml:space="preserve">add the path to the </w:t>
      </w:r>
      <w:r w:rsidDel="00000000" w:rsidR="00000000" w:rsidRPr="00000000">
        <w:rPr>
          <w:color w:val="242729"/>
          <w:sz w:val="23"/>
          <w:szCs w:val="23"/>
          <w:rtl w:val="0"/>
        </w:rPr>
        <w:t xml:space="preserve">folder containing the environment(s)</w:t>
      </w:r>
      <w:r w:rsidDel="00000000" w:rsidR="00000000" w:rsidRPr="00000000">
        <w:rPr>
          <w:color w:val="242729"/>
          <w:sz w:val="23"/>
          <w:szCs w:val="23"/>
          <w:rtl w:val="0"/>
        </w:rPr>
        <w:t xml:space="preserve"> to the user's conda configuration file </w:t>
      </w:r>
      <w:r w:rsidDel="00000000" w:rsidR="00000000" w:rsidRPr="00000000">
        <w:rPr>
          <w:rFonts w:ascii="Consolas" w:cs="Consolas" w:eastAsia="Consolas" w:hAnsi="Consolas"/>
          <w:sz w:val="20"/>
          <w:szCs w:val="20"/>
          <w:rtl w:val="0"/>
        </w:rPr>
        <w:t xml:space="preserve">C:\Users\&lt;User&gt;\</w:t>
      </w:r>
      <w:r w:rsidDel="00000000" w:rsidR="00000000" w:rsidRPr="00000000">
        <w:rPr>
          <w:rFonts w:ascii="Consolas" w:cs="Consolas" w:eastAsia="Consolas" w:hAnsi="Consolas"/>
          <w:sz w:val="20"/>
          <w:szCs w:val="20"/>
          <w:rtl w:val="0"/>
        </w:rPr>
        <w:t xml:space="preserve">.condarc</w:t>
      </w:r>
      <w:r w:rsidDel="00000000" w:rsidR="00000000" w:rsidRPr="00000000">
        <w:rPr>
          <w:sz w:val="23"/>
          <w:szCs w:val="23"/>
          <w:rtl w:val="0"/>
        </w:rPr>
        <w:t xml:space="preserve">.</w:t>
      </w:r>
      <w:r w:rsidDel="00000000" w:rsidR="00000000" w:rsidRPr="00000000">
        <w:rPr>
          <w:sz w:val="23"/>
          <w:szCs w:val="23"/>
          <w:rtl w:val="0"/>
        </w:rPr>
        <w:t xml:space="preserve"> </w:t>
      </w:r>
      <w:r w:rsidDel="00000000" w:rsidR="00000000" w:rsidRPr="00000000">
        <w:rPr>
          <w:color w:val="242729"/>
          <w:sz w:val="23"/>
          <w:szCs w:val="23"/>
          <w:rtl w:val="0"/>
        </w:rPr>
        <w:t xml:space="preserve">Like this:</w:t>
      </w:r>
    </w:p>
    <w:p w:rsidR="00000000" w:rsidDel="00000000" w:rsidP="00000000" w:rsidRDefault="00000000" w:rsidRPr="00000000" w14:paraId="00000013">
      <w:pPr>
        <w:spacing w:after="220" w:lineRule="auto"/>
        <w:ind w:left="720" w:firstLine="0"/>
        <w:rPr>
          <w:rFonts w:ascii="Consolas" w:cs="Consolas" w:eastAsia="Consolas" w:hAnsi="Consolas"/>
          <w:sz w:val="20"/>
          <w:szCs w:val="20"/>
        </w:rPr>
      </w:pPr>
      <w:r w:rsidDel="00000000" w:rsidR="00000000" w:rsidRPr="00000000">
        <w:rPr>
          <w:rFonts w:ascii="Consolas" w:cs="Consolas" w:eastAsia="Consolas" w:hAnsi="Consolas"/>
          <w:color w:val="303336"/>
          <w:sz w:val="20"/>
          <w:szCs w:val="20"/>
          <w:rtl w:val="0"/>
        </w:rPr>
        <w:t xml:space="preserve">envs_dirs:</w:t>
        <w:br w:type="textWrapping"/>
        <w:t xml:space="preserve"> - </w:t>
      </w:r>
      <w:r w:rsidDel="00000000" w:rsidR="00000000" w:rsidRPr="00000000">
        <w:rPr>
          <w:rFonts w:ascii="Consolas" w:cs="Consolas" w:eastAsia="Consolas" w:hAnsi="Consolas"/>
          <w:sz w:val="20"/>
          <w:szCs w:val="20"/>
          <w:rtl w:val="0"/>
        </w:rPr>
        <w:t xml:space="preserve">D:\conda\envs\</w:t>
      </w:r>
      <w:r w:rsidDel="00000000" w:rsidR="00000000" w:rsidRPr="00000000">
        <w:rPr>
          <w:rtl w:val="0"/>
        </w:rPr>
      </w:r>
    </w:p>
    <w:p w:rsidR="00000000" w:rsidDel="00000000" w:rsidP="00000000" w:rsidRDefault="00000000" w:rsidRPr="00000000" w14:paraId="00000014">
      <w:pPr>
        <w:pStyle w:val="Heading1"/>
        <w:rPr>
          <w:sz w:val="28"/>
          <w:szCs w:val="28"/>
        </w:rPr>
      </w:pPr>
      <w:bookmarkStart w:colFirst="0" w:colLast="0" w:name="_j1i0zjuwrmja" w:id="2"/>
      <w:bookmarkEnd w:id="2"/>
      <w:r w:rsidDel="00000000" w:rsidR="00000000" w:rsidRPr="00000000">
        <w:rPr>
          <w:sz w:val="28"/>
          <w:szCs w:val="28"/>
          <w:rtl w:val="0"/>
        </w:rPr>
        <w:t xml:space="preserve">Steps to use anaconda (Miniconda) with ArcGIS</w:t>
      </w:r>
    </w:p>
    <w:p w:rsidR="00000000" w:rsidDel="00000000" w:rsidP="00000000" w:rsidRDefault="00000000" w:rsidRPr="00000000" w14:paraId="00000015">
      <w:pPr>
        <w:numPr>
          <w:ilvl w:val="0"/>
          <w:numId w:val="3"/>
        </w:numPr>
        <w:ind w:left="720" w:hanging="360"/>
        <w:rPr>
          <w:u w:val="none"/>
        </w:rPr>
      </w:pPr>
      <w:r w:rsidDel="00000000" w:rsidR="00000000" w:rsidRPr="00000000">
        <w:rPr>
          <w:rtl w:val="0"/>
        </w:rPr>
        <w:t xml:space="preserve">Set</w:t>
      </w:r>
      <w:r w:rsidDel="00000000" w:rsidR="00000000" w:rsidRPr="00000000">
        <w:rPr>
          <w:rtl w:val="0"/>
        </w:rPr>
        <w:t xml:space="preserve"> conda</w:t>
      </w:r>
      <w:r w:rsidDel="00000000" w:rsidR="00000000" w:rsidRPr="00000000">
        <w:rPr>
          <w:rtl w:val="0"/>
        </w:rPr>
        <w:t xml:space="preserve"> </w:t>
      </w:r>
      <w:r w:rsidDel="00000000" w:rsidR="00000000" w:rsidRPr="00000000">
        <w:rPr>
          <w:rtl w:val="0"/>
        </w:rPr>
        <w:t xml:space="preserve">environment variable</w:t>
      </w:r>
      <w:r w:rsidDel="00000000" w:rsidR="00000000" w:rsidRPr="00000000">
        <w:rPr>
          <w:rtl w:val="0"/>
        </w:rPr>
        <w:t xml:space="preserve"> depending upon if you want to create a 32 bit and/or 64 bit Python environment. </w:t>
      </w:r>
      <w:ins w:author="Claudia (Contractor) Young" w:id="0" w:date="2018-03-02T15:10:57Z">
        <w:commentRangeStart w:id="0"/>
        <w:commentRangeStart w:id="1"/>
        <w:commentRangeStart w:id="2"/>
        <w:commentRangeStart w:id="3"/>
        <w:r w:rsidDel="00000000" w:rsidR="00000000" w:rsidRPr="00000000">
          <w:rPr>
            <w:rtl w:val="0"/>
          </w:rPr>
          <w:t xml:space="preserve">If you are using ArcGIS Pro (10.4.x or later), this uses </w:t>
        </w:r>
      </w:ins>
      <w:del w:author="Claudia (Contractor) Young" w:id="0" w:date="2018-03-02T15:10:57Z">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delText xml:space="preserve">Currently we have </w:delText>
        </w:r>
      </w:del>
      <w:r w:rsidDel="00000000" w:rsidR="00000000" w:rsidRPr="00000000">
        <w:rPr>
          <w:rtl w:val="0"/>
        </w:rPr>
        <w:t xml:space="preserve">a 64 bit Anaconda installation so new environments created will default to 64 bit Python</w:t>
      </w:r>
      <w:r w:rsidDel="00000000" w:rsidR="00000000" w:rsidRPr="00000000">
        <w:rPr>
          <w:rtl w:val="0"/>
        </w:rPr>
        <w:t xml:space="preserve">.</w:t>
      </w:r>
      <w:ins w:author="Claudia (Contractor) Young" w:id="1" w:date="2018-03-02T15:11:38Z">
        <w:commentRangeStart w:id="4"/>
        <w:r w:rsidDel="00000000" w:rsidR="00000000" w:rsidRPr="00000000">
          <w:rPr>
            <w:rtl w:val="0"/>
          </w:rPr>
          <w:t xml:space="preserve"> For ArcGIS 10.3.x users, the conda installation needs to be the 32-bit. For this document, the steps are based on a system with ArcGIS Pro and Anaconda 64-bit.</w:t>
        </w:r>
      </w:ins>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16">
      <w:pPr>
        <w:numPr>
          <w:ilvl w:val="1"/>
          <w:numId w:val="3"/>
        </w:numPr>
        <w:ind w:left="1440" w:hanging="360"/>
        <w:rPr>
          <w:u w:val="none"/>
        </w:rPr>
      </w:pPr>
      <w:r w:rsidDel="00000000" w:rsidR="00000000" w:rsidRPr="00000000">
        <w:rPr>
          <w:rFonts w:ascii="Consolas" w:cs="Consolas" w:eastAsia="Consolas" w:hAnsi="Consolas"/>
          <w:sz w:val="20"/>
          <w:szCs w:val="20"/>
          <w:rtl w:val="0"/>
        </w:rPr>
        <w:t xml:space="preserve">set CONDA_FORCE_32BIT=1 or set CONDA_FORCE_32BIT=</w:t>
      </w:r>
      <w:r w:rsidDel="00000000" w:rsidR="00000000" w:rsidRPr="00000000">
        <w:rPr>
          <w:rFonts w:ascii="Courier New" w:cs="Courier New" w:eastAsia="Courier New" w:hAnsi="Courier New"/>
          <w:rtl w:val="0"/>
        </w:rPr>
        <w:t xml:space="preserve"> </w:t>
      </w:r>
      <w:r w:rsidDel="00000000" w:rsidR="00000000" w:rsidRPr="00000000">
        <w:rPr>
          <w:rtl w:val="0"/>
        </w:rPr>
        <w:t xml:space="preserve">(reference # 3)</w:t>
      </w:r>
      <w:r w:rsidDel="00000000" w:rsidR="00000000" w:rsidRPr="00000000">
        <w:rPr>
          <w:rtl w:val="0"/>
        </w:rPr>
      </w:r>
    </w:p>
    <w:p w:rsidR="00000000" w:rsidDel="00000000" w:rsidP="00000000" w:rsidRDefault="00000000" w:rsidRPr="00000000" w14:paraId="00000017">
      <w:pPr>
        <w:numPr>
          <w:ilvl w:val="0"/>
          <w:numId w:val="3"/>
        </w:numPr>
        <w:ind w:left="720" w:hanging="360"/>
        <w:rPr>
          <w:u w:val="none"/>
        </w:rPr>
      </w:pPr>
      <w:r w:rsidDel="00000000" w:rsidR="00000000" w:rsidRPr="00000000">
        <w:rPr>
          <w:rtl w:val="0"/>
        </w:rPr>
        <w:t xml:space="preserve">Create the Anaconda environment. It is important to know which versions of certain modules are installed or the environment you create will not with the ArcGIS Python installation.</w:t>
      </w:r>
    </w:p>
    <w:p w:rsidR="00000000" w:rsidDel="00000000" w:rsidP="00000000" w:rsidRDefault="00000000" w:rsidRPr="00000000" w14:paraId="00000018">
      <w:pPr>
        <w:numPr>
          <w:ilvl w:val="1"/>
          <w:numId w:val="3"/>
        </w:numPr>
        <w:ind w:left="1440" w:hanging="360"/>
        <w:rPr>
          <w:u w:val="none"/>
        </w:rPr>
      </w:pPr>
      <w:r w:rsidDel="00000000" w:rsidR="00000000" w:rsidRPr="00000000">
        <w:rPr>
          <w:rtl w:val="0"/>
        </w:rPr>
        <w:t xml:space="preserve">Follow step A from </w:t>
      </w:r>
      <w:r w:rsidDel="00000000" w:rsidR="00000000" w:rsidRPr="00000000">
        <w:rPr>
          <w:rtl w:val="0"/>
        </w:rPr>
        <w:t xml:space="preserve">reference 1</w:t>
      </w:r>
      <w:r w:rsidDel="00000000" w:rsidR="00000000" w:rsidRPr="00000000">
        <w:rPr>
          <w:rtl w:val="0"/>
        </w:rPr>
        <w:t xml:space="preserve"> to find relevant versions of important modules.</w:t>
      </w:r>
    </w:p>
    <w:p w:rsidR="00000000" w:rsidDel="00000000" w:rsidP="00000000" w:rsidRDefault="00000000" w:rsidRPr="00000000" w14:paraId="00000019">
      <w:pPr>
        <w:numPr>
          <w:ilvl w:val="1"/>
          <w:numId w:val="3"/>
        </w:numPr>
        <w:ind w:left="1440" w:hanging="360"/>
        <w:rPr>
          <w:u w:val="none"/>
        </w:rPr>
      </w:pPr>
      <w:r w:rsidDel="00000000" w:rsidR="00000000" w:rsidRPr="00000000">
        <w:rPr>
          <w:rtl w:val="0"/>
        </w:rPr>
        <w:t xml:space="preserve">For ArcGIS 10.3.1, to create the env under user folder, the command would be: </w:t>
        <w:br w:type="textWrapping"/>
      </w:r>
      <w:r w:rsidDel="00000000" w:rsidR="00000000" w:rsidRPr="00000000">
        <w:rPr>
          <w:rFonts w:ascii="Consolas" w:cs="Consolas" w:eastAsia="Consolas" w:hAnsi="Consolas"/>
          <w:color w:val="ffffff"/>
          <w:sz w:val="20"/>
          <w:szCs w:val="20"/>
          <w:highlight w:val="black"/>
          <w:rtl w:val="0"/>
        </w:rPr>
        <w:t xml:space="preserve">&gt;conda create -n arc1031x32</w:t>
      </w:r>
      <w:r w:rsidDel="00000000" w:rsidR="00000000" w:rsidRPr="00000000">
        <w:rPr>
          <w:rFonts w:ascii="Consolas" w:cs="Consolas" w:eastAsia="Consolas" w:hAnsi="Consolas"/>
          <w:color w:val="ffffff"/>
          <w:sz w:val="20"/>
          <w:szCs w:val="20"/>
          <w:highlight w:val="black"/>
          <w:rtl w:val="0"/>
        </w:rPr>
        <w:t xml:space="preserve"> python=2.7.8 numpy=1.7.1 matplotlib=1.3.0 </w:t>
      </w:r>
      <w:r w:rsidDel="00000000" w:rsidR="00000000" w:rsidRPr="00000000">
        <w:rPr>
          <w:rFonts w:ascii="Consolas" w:cs="Consolas" w:eastAsia="Consolas" w:hAnsi="Consolas"/>
          <w:color w:val="ffffff"/>
          <w:sz w:val="20"/>
          <w:szCs w:val="20"/>
          <w:highlight w:val="black"/>
          <w:rtl w:val="0"/>
        </w:rPr>
        <w:t xml:space="preserve">pyparsing xlrd xlwt console_shortcut</w:t>
      </w:r>
      <w:r w:rsidDel="00000000" w:rsidR="00000000" w:rsidRPr="00000000">
        <w:rPr>
          <w:rtl w:val="0"/>
        </w:rPr>
      </w:r>
    </w:p>
    <w:p w:rsidR="00000000" w:rsidDel="00000000" w:rsidP="00000000" w:rsidRDefault="00000000" w:rsidRPr="00000000" w14:paraId="0000001A">
      <w:pPr>
        <w:numPr>
          <w:ilvl w:val="1"/>
          <w:numId w:val="3"/>
        </w:numPr>
        <w:ind w:left="1440" w:hanging="360"/>
        <w:rPr>
          <w:u w:val="none"/>
        </w:rPr>
      </w:pPr>
      <w:r w:rsidDel="00000000" w:rsidR="00000000" w:rsidRPr="00000000">
        <w:rPr>
          <w:rtl w:val="0"/>
        </w:rPr>
        <w:t xml:space="preserve">For ArcGIS 10.3.1x64,to create the env under user folder, the command would </w:t>
      </w:r>
      <w:commentRangeStart w:id="5"/>
      <w:commentRangeStart w:id="6"/>
      <w:commentRangeStart w:id="7"/>
      <w:r w:rsidDel="00000000" w:rsidR="00000000" w:rsidRPr="00000000">
        <w:rPr>
          <w:rtl w:val="0"/>
        </w:rPr>
        <w:t xml:space="preserve">be</w:t>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r w:rsidDel="00000000" w:rsidR="00000000" w:rsidRPr="00000000">
        <w:rPr>
          <w:rtl w:val="0"/>
        </w:rPr>
        <w:t xml:space="preserve">: </w:t>
        <w:br w:type="textWrapping"/>
      </w:r>
      <w:r w:rsidDel="00000000" w:rsidR="00000000" w:rsidRPr="00000000">
        <w:rPr>
          <w:rFonts w:ascii="Consolas" w:cs="Consolas" w:eastAsia="Consolas" w:hAnsi="Consolas"/>
          <w:color w:val="ffffff"/>
          <w:sz w:val="20"/>
          <w:szCs w:val="20"/>
          <w:highlight w:val="black"/>
          <w:rtl w:val="0"/>
        </w:rPr>
        <w:t xml:space="preserve">&gt;conda create -n arc1031x64 python=2.7.8 numpy=1.7.1 matplotlib=1.3.0 </w:t>
      </w:r>
      <w:r w:rsidDel="00000000" w:rsidR="00000000" w:rsidRPr="00000000">
        <w:rPr>
          <w:rFonts w:ascii="Consolas" w:cs="Consolas" w:eastAsia="Consolas" w:hAnsi="Consolas"/>
          <w:color w:val="ffffff"/>
          <w:sz w:val="20"/>
          <w:szCs w:val="20"/>
          <w:highlight w:val="black"/>
          <w:rtl w:val="0"/>
        </w:rPr>
        <w:t xml:space="preserve">pandas pyparsing xlrd xlwt console_shortcut</w:t>
      </w:r>
      <w:r w:rsidDel="00000000" w:rsidR="00000000" w:rsidRPr="00000000">
        <w:rPr>
          <w:rtl w:val="0"/>
        </w:rPr>
      </w:r>
    </w:p>
    <w:p w:rsidR="00000000" w:rsidDel="00000000" w:rsidP="00000000" w:rsidRDefault="00000000" w:rsidRPr="00000000" w14:paraId="0000001B">
      <w:pPr>
        <w:numPr>
          <w:ilvl w:val="1"/>
          <w:numId w:val="3"/>
        </w:numPr>
        <w:ind w:left="1440" w:hanging="360"/>
        <w:rPr/>
      </w:pPr>
      <w:r w:rsidDel="00000000" w:rsidR="00000000" w:rsidRPr="00000000">
        <w:rPr>
          <w:rtl w:val="0"/>
        </w:rPr>
        <w:t xml:space="preserve">Additional examples for other versions of ArcGIS can be found under Step B of the first link. If the environment needs to be created as a multi-user environment, use the previous section command to replace -n for -p with the full path.</w:t>
      </w:r>
      <w:r w:rsidDel="00000000" w:rsidR="00000000" w:rsidRPr="00000000">
        <w:rPr>
          <w:rtl w:val="0"/>
        </w:rPr>
      </w:r>
    </w:p>
    <w:p w:rsidR="00000000" w:rsidDel="00000000" w:rsidP="00000000" w:rsidRDefault="00000000" w:rsidRPr="00000000" w14:paraId="0000001C">
      <w:pPr>
        <w:numPr>
          <w:ilvl w:val="0"/>
          <w:numId w:val="3"/>
        </w:numPr>
        <w:ind w:left="720" w:hanging="360"/>
        <w:rPr/>
      </w:pPr>
      <w:r w:rsidDel="00000000" w:rsidR="00000000" w:rsidRPr="00000000">
        <w:rPr>
          <w:rtl w:val="0"/>
        </w:rPr>
        <w:t xml:space="preserve">Pin dependencies so the version of important modules cannot be changed by installed other modules. You should pin the versions of the modules you specified in the previous step.</w:t>
      </w:r>
    </w:p>
    <w:p w:rsidR="00000000" w:rsidDel="00000000" w:rsidP="00000000" w:rsidRDefault="00000000" w:rsidRPr="00000000" w14:paraId="0000001D">
      <w:pPr>
        <w:numPr>
          <w:ilvl w:val="1"/>
          <w:numId w:val="3"/>
        </w:numPr>
        <w:ind w:left="1440" w:hanging="360"/>
        <w:rPr>
          <w:u w:val="none"/>
        </w:rPr>
      </w:pPr>
      <w:r w:rsidDel="00000000" w:rsidR="00000000" w:rsidRPr="00000000">
        <w:rPr>
          <w:rtl w:val="0"/>
        </w:rPr>
        <w:t xml:space="preserve">Follow the “Pinning Dependencies” instructions under Step D of </w:t>
      </w:r>
      <w:r w:rsidDel="00000000" w:rsidR="00000000" w:rsidRPr="00000000">
        <w:rPr>
          <w:rtl w:val="0"/>
        </w:rPr>
        <w:t xml:space="preserve">reference 1 (recommended). Example for ArcGIS 10.3.1 32-bit conda environment</w:t>
      </w:r>
      <w:r w:rsidDel="00000000" w:rsidR="00000000" w:rsidRPr="00000000">
        <w:rPr>
          <w:rtl w:val="0"/>
        </w:rPr>
        <w:t xml:space="preserve">:</w:t>
        <w:br w:type="textWrapping"/>
      </w:r>
      <w:r w:rsidDel="00000000" w:rsidR="00000000" w:rsidRPr="00000000">
        <w:rPr>
          <w:rFonts w:ascii="Consolas" w:cs="Consolas" w:eastAsia="Consolas" w:hAnsi="Consolas"/>
          <w:color w:val="ffffff"/>
          <w:sz w:val="20"/>
          <w:szCs w:val="20"/>
          <w:highlight w:val="black"/>
          <w:rtl w:val="0"/>
        </w:rPr>
        <w:t xml:space="preserve">&gt; activate arc1041</w:t>
      </w:r>
      <w:r w:rsidDel="00000000" w:rsidR="00000000" w:rsidRPr="00000000">
        <w:rPr>
          <w:rtl w:val="0"/>
        </w:rPr>
        <w:br w:type="textWrapping"/>
      </w:r>
      <w:r w:rsidDel="00000000" w:rsidR="00000000" w:rsidRPr="00000000">
        <w:rPr>
          <w:rFonts w:ascii="Consolas" w:cs="Consolas" w:eastAsia="Consolas" w:hAnsi="Consolas"/>
          <w:color w:val="ffffff"/>
          <w:sz w:val="20"/>
          <w:szCs w:val="20"/>
          <w:highlight w:val="black"/>
          <w:rtl w:val="0"/>
        </w:rPr>
        <w:t xml:space="preserve">&gt;(echo python ==2.7.8 &amp; echo numpy ==1.7.1 &amp; echo matplotlib ==1.3.0 &amp; echo scipy ==0.13.2) &gt; %CONDA_PREFIX%\conda-meta\pinned</w:t>
        <w:br w:type="textWrapping"/>
        <w:t xml:space="preserve">&gt;type %CONDA_PREFIX%\conda-meta\pinned</w:t>
        <w:br w:type="textWrapping"/>
        <w:t xml:space="preserve">python ==2.7.8</w:t>
        <w:br w:type="textWrapping"/>
        <w:t xml:space="preserve">numpy ==1.7.1</w:t>
        <w:br w:type="textWrapping"/>
        <w:t xml:space="preserve">matplotlib ==1.3.0</w:t>
        <w:br w:type="textWrapping"/>
        <w:t xml:space="preserve">scipy ==0.13.2</w:t>
      </w:r>
    </w:p>
    <w:p w:rsidR="00000000" w:rsidDel="00000000" w:rsidP="00000000" w:rsidRDefault="00000000" w:rsidRPr="00000000" w14:paraId="0000001E">
      <w:pPr>
        <w:ind w:left="0" w:firstLine="0"/>
        <w:rPr/>
      </w:pPr>
      <w:r w:rsidDel="00000000" w:rsidR="00000000" w:rsidRPr="00000000">
        <w:rPr>
          <w:rtl w:val="0"/>
        </w:rPr>
        <w:tab/>
        <w:tab/>
        <w:t xml:space="preserve">Also, do this step for the ArcGIS 10.3.1 64-bit conda environment.</w:t>
      </w:r>
      <w:r w:rsidDel="00000000" w:rsidR="00000000" w:rsidRPr="00000000">
        <w:rPr>
          <w:rtl w:val="0"/>
        </w:rPr>
      </w:r>
    </w:p>
    <w:p w:rsidR="00000000" w:rsidDel="00000000" w:rsidP="00000000" w:rsidRDefault="00000000" w:rsidRPr="00000000" w14:paraId="0000001F">
      <w:pPr>
        <w:numPr>
          <w:ilvl w:val="0"/>
          <w:numId w:val="3"/>
        </w:numPr>
        <w:ind w:left="720" w:hanging="360"/>
        <w:rPr>
          <w:u w:val="none"/>
        </w:rPr>
      </w:pPr>
      <w:r w:rsidDel="00000000" w:rsidR="00000000" w:rsidRPr="00000000">
        <w:rPr>
          <w:rtl w:val="0"/>
        </w:rPr>
        <w:t xml:space="preserve">Configure anaconda to see arcpy and vice versa:</w:t>
      </w:r>
    </w:p>
    <w:p w:rsidR="00000000" w:rsidDel="00000000" w:rsidP="00000000" w:rsidRDefault="00000000" w:rsidRPr="00000000" w14:paraId="00000020">
      <w:pPr>
        <w:numPr>
          <w:ilvl w:val="1"/>
          <w:numId w:val="3"/>
        </w:numPr>
        <w:ind w:left="1440" w:hanging="360"/>
        <w:rPr>
          <w:u w:val="none"/>
        </w:rPr>
      </w:pPr>
      <w:r w:rsidDel="00000000" w:rsidR="00000000" w:rsidRPr="00000000">
        <w:rPr>
          <w:rtl w:val="0"/>
        </w:rPr>
        <w:t xml:space="preserve">Using the python script </w:t>
      </w:r>
      <w:r w:rsidDel="00000000" w:rsidR="00000000" w:rsidRPr="00000000">
        <w:rPr>
          <w:rFonts w:ascii="Consolas" w:cs="Consolas" w:eastAsia="Consolas" w:hAnsi="Consolas"/>
          <w:sz w:val="20"/>
          <w:szCs w:val="20"/>
          <w:rtl w:val="0"/>
        </w:rPr>
        <w:t xml:space="preserve">usercustomize.py</w:t>
      </w:r>
      <w:r w:rsidDel="00000000" w:rsidR="00000000" w:rsidRPr="00000000">
        <w:rPr>
          <w:rtl w:val="0"/>
        </w:rPr>
        <w:t xml:space="preserve"> from EGIS documentation (reference 1)</w:t>
      </w:r>
    </w:p>
    <w:p w:rsidR="00000000" w:rsidDel="00000000" w:rsidP="00000000" w:rsidRDefault="00000000" w:rsidRPr="00000000" w14:paraId="00000021">
      <w:pPr>
        <w:numPr>
          <w:ilvl w:val="1"/>
          <w:numId w:val="3"/>
        </w:numPr>
        <w:ind w:left="1440" w:hanging="360"/>
        <w:rPr>
          <w:rFonts w:ascii="Verdana" w:cs="Verdana" w:eastAsia="Verdana" w:hAnsi="Verdana"/>
          <w:highlight w:val="white"/>
          <w:u w:val="none"/>
        </w:rPr>
      </w:pPr>
      <w:r w:rsidDel="00000000" w:rsidR="00000000" w:rsidRPr="00000000">
        <w:rPr>
          <w:rtl w:val="0"/>
        </w:rPr>
        <w:t xml:space="preserve">Set </w:t>
      </w:r>
      <w:r w:rsidDel="00000000" w:rsidR="00000000" w:rsidRPr="00000000">
        <w:rPr>
          <w:rFonts w:ascii="Consolas" w:cs="Consolas" w:eastAsia="Consolas" w:hAnsi="Consolas"/>
          <w:sz w:val="20"/>
          <w:szCs w:val="20"/>
          <w:rtl w:val="0"/>
        </w:rPr>
        <w:t xml:space="preserve">*.pth</w:t>
      </w:r>
      <w:r w:rsidDel="00000000" w:rsidR="00000000" w:rsidRPr="00000000">
        <w:rPr>
          <w:rtl w:val="0"/>
        </w:rPr>
        <w:t xml:space="preserve"> files for each python version (32-bit or 64-bit):</w:t>
      </w:r>
    </w:p>
    <w:p w:rsidR="00000000" w:rsidDel="00000000" w:rsidP="00000000" w:rsidRDefault="00000000" w:rsidRPr="00000000" w14:paraId="00000022">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Navigate to the applicable ArcGIS site-package directory.</w:t>
      </w:r>
    </w:p>
    <w:p w:rsidR="00000000" w:rsidDel="00000000" w:rsidP="00000000" w:rsidRDefault="00000000" w:rsidRPr="00000000" w14:paraId="00000023">
      <w:pPr>
        <w:numPr>
          <w:ilvl w:val="3"/>
          <w:numId w:val="3"/>
        </w:numPr>
        <w:ind w:left="2880" w:hanging="360"/>
        <w:rPr>
          <w:u w:val="none"/>
        </w:rPr>
      </w:pPr>
      <w:r w:rsidDel="00000000" w:rsidR="00000000" w:rsidRPr="00000000">
        <w:rPr>
          <w:rtl w:val="0"/>
        </w:rPr>
        <w:t xml:space="preserve">32-bit path</w:t>
      </w:r>
      <w:r w:rsidDel="00000000" w:rsidR="00000000" w:rsidRPr="00000000">
        <w:rPr>
          <w:rtl w:val="0"/>
        </w:rPr>
        <w:t xml:space="preserve"> will look something like</w:t>
      </w:r>
      <w:r w:rsidDel="00000000" w:rsidR="00000000" w:rsidRPr="00000000">
        <w:rPr>
          <w:rtl w:val="0"/>
        </w:rPr>
        <w:t xml:space="preserve">: </w:t>
      </w:r>
      <w:r w:rsidDel="00000000" w:rsidR="00000000" w:rsidRPr="00000000">
        <w:rPr>
          <w:rFonts w:ascii="Consolas" w:cs="Consolas" w:eastAsia="Consolas" w:hAnsi="Consolas"/>
          <w:sz w:val="20"/>
          <w:szCs w:val="20"/>
          <w:rtl w:val="0"/>
        </w:rPr>
        <w:t xml:space="preserve">C:\Python27\ArcGIS10.3\Lib\site-packages</w:t>
      </w:r>
    </w:p>
    <w:p w:rsidR="00000000" w:rsidDel="00000000" w:rsidP="00000000" w:rsidRDefault="00000000" w:rsidRPr="00000000" w14:paraId="00000024">
      <w:pPr>
        <w:numPr>
          <w:ilvl w:val="3"/>
          <w:numId w:val="3"/>
        </w:numPr>
        <w:ind w:left="2880" w:hanging="360"/>
        <w:rPr>
          <w:rFonts w:ascii="Consolas" w:cs="Consolas" w:eastAsia="Consolas" w:hAnsi="Consolas"/>
          <w:sz w:val="20"/>
          <w:szCs w:val="20"/>
        </w:rPr>
      </w:pPr>
      <w:r w:rsidDel="00000000" w:rsidR="00000000" w:rsidRPr="00000000">
        <w:rPr>
          <w:rtl w:val="0"/>
        </w:rPr>
        <w:t xml:space="preserve">64-bit path will look something like: </w:t>
      </w:r>
      <w:r w:rsidDel="00000000" w:rsidR="00000000" w:rsidRPr="00000000">
        <w:rPr>
          <w:rFonts w:ascii="Consolas" w:cs="Consolas" w:eastAsia="Consolas" w:hAnsi="Consolas"/>
          <w:sz w:val="20"/>
          <w:szCs w:val="20"/>
          <w:rtl w:val="0"/>
        </w:rPr>
        <w:t xml:space="preserve">C:\Python27\ArcGISx6410.3\Lib\site-packages</w:t>
        <w:br w:type="textWrapping"/>
      </w:r>
      <w:r w:rsidDel="00000000" w:rsidR="00000000" w:rsidRPr="00000000">
        <w:rPr>
          <w:rtl w:val="0"/>
        </w:rPr>
        <w:t xml:space="preserve">In each directory there should be a file either named </w:t>
      </w:r>
      <w:r w:rsidDel="00000000" w:rsidR="00000000" w:rsidRPr="00000000">
        <w:rPr>
          <w:rFonts w:ascii="Consolas" w:cs="Consolas" w:eastAsia="Consolas" w:hAnsi="Consolas"/>
          <w:sz w:val="20"/>
          <w:szCs w:val="20"/>
          <w:rtl w:val="0"/>
        </w:rPr>
        <w:t xml:space="preserve">Desktop10.3.pth</w:t>
      </w:r>
      <w:r w:rsidDel="00000000" w:rsidR="00000000" w:rsidRPr="00000000">
        <w:rPr>
          <w:rtl w:val="0"/>
        </w:rPr>
        <w:t xml:space="preserve"> (32-bit) or </w:t>
      </w:r>
      <w:r w:rsidDel="00000000" w:rsidR="00000000" w:rsidRPr="00000000">
        <w:rPr>
          <w:rFonts w:ascii="Consolas" w:cs="Consolas" w:eastAsia="Consolas" w:hAnsi="Consolas"/>
          <w:sz w:val="20"/>
          <w:szCs w:val="20"/>
          <w:rtl w:val="0"/>
        </w:rPr>
        <w:t xml:space="preserve">DTBGGP64.pth </w:t>
      </w:r>
      <w:r w:rsidDel="00000000" w:rsidR="00000000" w:rsidRPr="00000000">
        <w:rPr>
          <w:rtl w:val="0"/>
        </w:rPr>
        <w:t xml:space="preserve">(64-bit)</w:t>
      </w:r>
      <w:r w:rsidDel="00000000" w:rsidR="00000000" w:rsidRPr="00000000">
        <w:rPr>
          <w:rFonts w:ascii="Consolas" w:cs="Consolas" w:eastAsia="Consolas" w:hAnsi="Consolas"/>
          <w:sz w:val="20"/>
          <w:szCs w:val="20"/>
          <w:rtl w:val="0"/>
        </w:rPr>
        <w:t xml:space="preserve">.</w:t>
      </w:r>
      <w:r w:rsidDel="00000000" w:rsidR="00000000" w:rsidRPr="00000000">
        <w:rPr>
          <w:rtl w:val="0"/>
        </w:rPr>
        <w:t xml:space="preserve"> </w:t>
      </w:r>
    </w:p>
    <w:p w:rsidR="00000000" w:rsidDel="00000000" w:rsidP="00000000" w:rsidRDefault="00000000" w:rsidRPr="00000000" w14:paraId="00000025">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Copy the corresponding file to the same directory in your corresponding Anaconda environment.</w:t>
      </w:r>
    </w:p>
    <w:p w:rsidR="00000000" w:rsidDel="00000000" w:rsidP="00000000" w:rsidRDefault="00000000" w:rsidRPr="00000000" w14:paraId="00000026">
      <w:pPr>
        <w:numPr>
          <w:ilvl w:val="3"/>
          <w:numId w:val="3"/>
        </w:numPr>
        <w:ind w:left="2880" w:hanging="360"/>
        <w:rPr>
          <w:u w:val="none"/>
        </w:rPr>
      </w:pPr>
      <w:r w:rsidDel="00000000" w:rsidR="00000000" w:rsidRPr="00000000">
        <w:rPr>
          <w:rtl w:val="0"/>
        </w:rPr>
        <w:t xml:space="preserve">32-bit path will look something like: </w:t>
      </w:r>
      <w:r w:rsidDel="00000000" w:rsidR="00000000" w:rsidRPr="00000000">
        <w:rPr>
          <w:rFonts w:ascii="Consolas" w:cs="Consolas" w:eastAsia="Consolas" w:hAnsi="Consolas"/>
          <w:sz w:val="20"/>
          <w:szCs w:val="20"/>
          <w:rtl w:val="0"/>
        </w:rPr>
        <w:t xml:space="preserve">C:\Users\&lt;User&gt;\AppData\Local\conda\conda\envs\arc1031\Lib\site-packages (user-defined env)</w:t>
      </w:r>
      <w:r w:rsidDel="00000000" w:rsidR="00000000" w:rsidRPr="00000000">
        <w:rPr>
          <w:rtl w:val="0"/>
        </w:rPr>
        <w:t xml:space="preserve"> or</w:t>
      </w:r>
      <w:r w:rsidDel="00000000" w:rsidR="00000000" w:rsidRPr="00000000">
        <w:rPr>
          <w:rFonts w:ascii="Consolas" w:cs="Consolas" w:eastAsia="Consolas" w:hAnsi="Consolas"/>
          <w:sz w:val="20"/>
          <w:szCs w:val="20"/>
          <w:rtl w:val="0"/>
        </w:rPr>
        <w:t xml:space="preserve"> D:\conda\envs\arc1031x32 (multi-user env)</w:t>
      </w:r>
    </w:p>
    <w:p w:rsidR="00000000" w:rsidDel="00000000" w:rsidP="00000000" w:rsidRDefault="00000000" w:rsidRPr="00000000" w14:paraId="00000027">
      <w:pPr>
        <w:numPr>
          <w:ilvl w:val="2"/>
          <w:numId w:val="3"/>
        </w:numPr>
        <w:ind w:left="2160" w:hanging="360"/>
        <w:rPr/>
      </w:pPr>
      <w:r w:rsidDel="00000000" w:rsidR="00000000" w:rsidRPr="00000000">
        <w:rPr>
          <w:rtl w:val="0"/>
        </w:rPr>
        <w:t xml:space="preserve">To configure arcpy to see an anaconda environment, c</w:t>
      </w:r>
      <w:r w:rsidDel="00000000" w:rsidR="00000000" w:rsidRPr="00000000">
        <w:rPr>
          <w:rtl w:val="0"/>
        </w:rPr>
        <w:t xml:space="preserve">reate </w:t>
      </w:r>
      <w:r w:rsidDel="00000000" w:rsidR="00000000" w:rsidRPr="00000000">
        <w:rPr>
          <w:rFonts w:ascii="Consolas" w:cs="Consolas" w:eastAsia="Consolas" w:hAnsi="Consolas"/>
          <w:sz w:val="20"/>
          <w:szCs w:val="20"/>
          <w:rtl w:val="0"/>
        </w:rPr>
        <w:t xml:space="preserve">zconda.pth</w:t>
      </w:r>
      <w:r w:rsidDel="00000000" w:rsidR="00000000" w:rsidRPr="00000000">
        <w:rPr>
          <w:rtl w:val="0"/>
        </w:rPr>
        <w:t xml:space="preserve"> file and place it in the ArcGIS Python site-package directory</w:t>
      </w:r>
      <w:r w:rsidDel="00000000" w:rsidR="00000000" w:rsidRPr="00000000">
        <w:rPr>
          <w:rtl w:val="0"/>
        </w:rPr>
        <w:t xml:space="preserve"> (e.g. for 64-bit, </w:t>
      </w:r>
      <w:r w:rsidDel="00000000" w:rsidR="00000000" w:rsidRPr="00000000">
        <w:rPr>
          <w:rFonts w:ascii="Consolas" w:cs="Consolas" w:eastAsia="Consolas" w:hAnsi="Consolas"/>
          <w:sz w:val="20"/>
          <w:szCs w:val="20"/>
          <w:rtl w:val="0"/>
        </w:rPr>
        <w:t xml:space="preserve">C:\Python27\ArcGISx6410.3\Lib\site-packages</w:t>
      </w:r>
      <w:r w:rsidDel="00000000" w:rsidR="00000000" w:rsidRPr="00000000">
        <w:rPr>
          <w:rtl w:val="0"/>
        </w:rPr>
        <w:t xml:space="preserve">)</w:t>
      </w:r>
      <w:r w:rsidDel="00000000" w:rsidR="00000000" w:rsidRPr="00000000">
        <w:rPr>
          <w:rtl w:val="0"/>
        </w:rPr>
        <w:t xml:space="preserve">.</w:t>
      </w:r>
    </w:p>
    <w:p w:rsidR="00000000" w:rsidDel="00000000" w:rsidP="00000000" w:rsidRDefault="00000000" w:rsidRPr="00000000" w14:paraId="00000028">
      <w:pPr>
        <w:numPr>
          <w:ilvl w:val="3"/>
          <w:numId w:val="3"/>
        </w:numPr>
        <w:ind w:left="2880" w:hanging="360"/>
        <w:rPr>
          <w:u w:val="none"/>
        </w:rPr>
      </w:pPr>
      <w:r w:rsidDel="00000000" w:rsidR="00000000" w:rsidRPr="00000000">
        <w:rPr>
          <w:rtl w:val="0"/>
        </w:rPr>
        <w:t xml:space="preserve">If needed, create a file name </w:t>
      </w:r>
      <w:r w:rsidDel="00000000" w:rsidR="00000000" w:rsidRPr="00000000">
        <w:rPr>
          <w:rFonts w:ascii="Consolas" w:cs="Consolas" w:eastAsia="Consolas" w:hAnsi="Consolas"/>
          <w:sz w:val="20"/>
          <w:szCs w:val="20"/>
          <w:rtl w:val="0"/>
        </w:rPr>
        <w:t xml:space="preserve">zconda </w:t>
      </w:r>
      <w:r w:rsidDel="00000000" w:rsidR="00000000" w:rsidRPr="00000000">
        <w:rPr>
          <w:rtl w:val="0"/>
        </w:rPr>
        <w:t xml:space="preserve">with the extension </w:t>
      </w:r>
      <w:r w:rsidDel="00000000" w:rsidR="00000000" w:rsidRPr="00000000">
        <w:rPr>
          <w:rFonts w:ascii="Consolas" w:cs="Consolas" w:eastAsia="Consolas" w:hAnsi="Consolas"/>
          <w:sz w:val="20"/>
          <w:szCs w:val="20"/>
          <w:rtl w:val="0"/>
        </w:rPr>
        <w:t xml:space="preserve">.pth </w:t>
      </w:r>
      <w:r w:rsidDel="00000000" w:rsidR="00000000" w:rsidRPr="00000000">
        <w:rPr>
          <w:rtl w:val="0"/>
        </w:rPr>
        <w:t xml:space="preserve">under the corresponding ArcGIS Python site-package directory.</w:t>
      </w:r>
      <w:r w:rsidDel="00000000" w:rsidR="00000000" w:rsidRPr="00000000">
        <w:rPr>
          <w:rtl w:val="0"/>
        </w:rPr>
      </w:r>
    </w:p>
    <w:p w:rsidR="00000000" w:rsidDel="00000000" w:rsidP="00000000" w:rsidRDefault="00000000" w:rsidRPr="00000000" w14:paraId="00000029">
      <w:pPr>
        <w:numPr>
          <w:ilvl w:val="3"/>
          <w:numId w:val="3"/>
        </w:numPr>
        <w:ind w:left="2880" w:hanging="360"/>
        <w:rPr>
          <w:u w:val="none"/>
        </w:rPr>
      </w:pPr>
      <w:r w:rsidDel="00000000" w:rsidR="00000000" w:rsidRPr="00000000">
        <w:rPr>
          <w:rtl w:val="0"/>
        </w:rPr>
        <w:t xml:space="preserve">In the file exists, copy the path to the corresponding Anaconda environment python site-package directory.</w:t>
      </w:r>
    </w:p>
    <w:p w:rsidR="00000000" w:rsidDel="00000000" w:rsidP="00000000" w:rsidRDefault="00000000" w:rsidRPr="00000000" w14:paraId="0000002A">
      <w:pPr>
        <w:numPr>
          <w:ilvl w:val="0"/>
          <w:numId w:val="3"/>
        </w:numPr>
        <w:ind w:left="720" w:hanging="360"/>
        <w:rPr>
          <w:u w:val="none"/>
        </w:rPr>
      </w:pPr>
      <w:r w:rsidDel="00000000" w:rsidR="00000000" w:rsidRPr="00000000">
        <w:rPr>
          <w:rtl w:val="0"/>
        </w:rPr>
        <w:t xml:space="preserve">Test using the </w:t>
      </w:r>
      <w:r w:rsidDel="00000000" w:rsidR="00000000" w:rsidRPr="00000000">
        <w:rPr>
          <w:i w:val="1"/>
          <w:rtl w:val="0"/>
        </w:rPr>
        <w:t xml:space="preserve">Testing and Troubleshooting</w:t>
      </w:r>
      <w:r w:rsidDel="00000000" w:rsidR="00000000" w:rsidRPr="00000000">
        <w:rPr>
          <w:rtl w:val="0"/>
        </w:rPr>
        <w:t xml:space="preserve"> section from the EGIS documentation (reference 1) to be sure everything is working properly.</w:t>
      </w:r>
      <w:r w:rsidDel="00000000" w:rsidR="00000000" w:rsidRPr="00000000">
        <w:rPr>
          <w:rtl w:val="0"/>
        </w:rPr>
      </w:r>
    </w:p>
    <w:p w:rsidR="00000000" w:rsidDel="00000000" w:rsidP="00000000" w:rsidRDefault="00000000" w:rsidRPr="00000000" w14:paraId="0000002B">
      <w:pPr>
        <w:pStyle w:val="Heading2"/>
        <w:rPr/>
      </w:pPr>
      <w:bookmarkStart w:colFirst="0" w:colLast="0" w:name="_2u0sa0bo5cph" w:id="3"/>
      <w:bookmarkEnd w:id="3"/>
      <w:r w:rsidDel="00000000" w:rsidR="00000000" w:rsidRPr="00000000">
        <w:rPr>
          <w:rtl w:val="0"/>
        </w:rPr>
        <w:t xml:space="preserve">References</w:t>
      </w:r>
    </w:p>
    <w:p w:rsidR="00000000" w:rsidDel="00000000" w:rsidP="00000000" w:rsidRDefault="00000000" w:rsidRPr="00000000" w14:paraId="0000002C">
      <w:pPr>
        <w:numPr>
          <w:ilvl w:val="0"/>
          <w:numId w:val="6"/>
        </w:numPr>
        <w:ind w:left="720" w:hanging="360"/>
        <w:rPr>
          <w:u w:val="none"/>
        </w:rPr>
      </w:pPr>
      <w:hyperlink r:id="rId7">
        <w:r w:rsidDel="00000000" w:rsidR="00000000" w:rsidRPr="00000000">
          <w:rPr>
            <w:color w:val="1155cc"/>
            <w:u w:val="single"/>
            <w:rtl w:val="0"/>
          </w:rPr>
          <w:t xml:space="preserve">https://my.usgs.gov/confluence/display/EGIS/Using+Anaconda+modules+from+the+ESRI+python+environment</w:t>
        </w:r>
      </w:hyperlink>
      <w:r w:rsidDel="00000000" w:rsidR="00000000" w:rsidRPr="00000000">
        <w:rPr>
          <w:rtl w:val="0"/>
        </w:rPr>
        <w:t xml:space="preserve"> (Follow through step 4)</w:t>
      </w:r>
      <w:r w:rsidDel="00000000" w:rsidR="00000000" w:rsidRPr="00000000">
        <w:fldChar w:fldCharType="begin"/>
        <w:instrText xml:space="preserve"> HYPERLINK "https://my.usgs.gov/confluence/display/EGIS/Using+Anaconda+modules+from+the+ESRI+python+environment" </w:instrText>
        <w:fldChar w:fldCharType="separate"/>
      </w:r>
      <w:r w:rsidDel="00000000" w:rsidR="00000000" w:rsidRPr="00000000">
        <w:rPr>
          <w:rtl w:val="0"/>
        </w:rPr>
      </w:r>
    </w:p>
    <w:p w:rsidR="00000000" w:rsidDel="00000000" w:rsidP="00000000" w:rsidRDefault="00000000" w:rsidRPr="00000000" w14:paraId="0000002D">
      <w:pPr>
        <w:numPr>
          <w:ilvl w:val="0"/>
          <w:numId w:val="6"/>
        </w:numPr>
        <w:ind w:left="720" w:hanging="360"/>
        <w:rPr>
          <w:u w:val="none"/>
        </w:rPr>
      </w:pPr>
      <w:r w:rsidDel="00000000" w:rsidR="00000000" w:rsidRPr="00000000">
        <w:fldChar w:fldCharType="end"/>
      </w:r>
      <w:hyperlink r:id="rId8">
        <w:r w:rsidDel="00000000" w:rsidR="00000000" w:rsidRPr="00000000">
          <w:rPr>
            <w:color w:val="1155cc"/>
            <w:u w:val="single"/>
            <w:rtl w:val="0"/>
          </w:rPr>
          <w:t xml:space="preserve">https://gis.stackexchange.com/questions/119503/getting-arcpy-to-work-with-anaconda </w:t>
        </w:r>
      </w:hyperlink>
      <w:r w:rsidDel="00000000" w:rsidR="00000000" w:rsidRPr="00000000">
        <w:rPr>
          <w:rtl w:val="0"/>
        </w:rPr>
        <w:t xml:space="preserve">(Follow response from WxCZar) </w:t>
      </w:r>
      <w:r w:rsidDel="00000000" w:rsidR="00000000" w:rsidRPr="00000000">
        <w:fldChar w:fldCharType="begin"/>
        <w:instrText xml:space="preserve"> HYPERLINK "https://gis.stackexchange.com/questions/119503/getting-arcpy-to-work-with-anaconda" </w:instrText>
        <w:fldChar w:fldCharType="separate"/>
      </w:r>
      <w:r w:rsidDel="00000000" w:rsidR="00000000" w:rsidRPr="00000000">
        <w:rPr>
          <w:rtl w:val="0"/>
        </w:rPr>
      </w:r>
    </w:p>
    <w:p w:rsidR="00000000" w:rsidDel="00000000" w:rsidP="00000000" w:rsidRDefault="00000000" w:rsidRPr="00000000" w14:paraId="0000002E">
      <w:pPr>
        <w:numPr>
          <w:ilvl w:val="0"/>
          <w:numId w:val="6"/>
        </w:numPr>
        <w:ind w:left="720" w:hanging="360"/>
        <w:rPr>
          <w:u w:val="none"/>
        </w:rPr>
      </w:pPr>
      <w:r w:rsidDel="00000000" w:rsidR="00000000" w:rsidRPr="00000000">
        <w:fldChar w:fldCharType="end"/>
      </w:r>
      <w:hyperlink r:id="rId9">
        <w:r w:rsidDel="00000000" w:rsidR="00000000" w:rsidRPr="00000000">
          <w:rPr>
            <w:color w:val="1155cc"/>
            <w:u w:val="single"/>
            <w:rtl w:val="0"/>
          </w:rPr>
          <w:t xml:space="preserve">https://stackoverflow.com/questions/33709391/using-multiple-python-engines-32bit-64bit-and-2-7-3-5</w:t>
        </w:r>
      </w:hyperlink>
      <w:r w:rsidDel="00000000" w:rsidR="00000000" w:rsidRPr="00000000">
        <w:rPr>
          <w:rtl w:val="0"/>
        </w:rPr>
        <w:t xml:space="preserve"> (Follow response from Mike Müller) </w:t>
      </w:r>
    </w:p>
    <w:p w:rsidR="00000000" w:rsidDel="00000000" w:rsidP="00000000" w:rsidRDefault="00000000" w:rsidRPr="00000000" w14:paraId="0000002F">
      <w:pPr>
        <w:numPr>
          <w:ilvl w:val="0"/>
          <w:numId w:val="6"/>
        </w:numPr>
        <w:ind w:left="720" w:hanging="360"/>
        <w:rPr>
          <w:u w:val="none"/>
        </w:rPr>
      </w:pPr>
      <w:r w:rsidDel="00000000" w:rsidR="00000000" w:rsidRPr="00000000">
        <w:rPr>
          <w:rtl w:val="0"/>
        </w:rPr>
        <w:t xml:space="preserve">ArcGIS python 32-bit and 64-bit, </w:t>
      </w:r>
      <w:hyperlink r:id="rId10">
        <w:r w:rsidDel="00000000" w:rsidR="00000000" w:rsidRPr="00000000">
          <w:rPr>
            <w:color w:val="1155cc"/>
            <w:u w:val="single"/>
            <w:rtl w:val="0"/>
          </w:rPr>
          <w:t xml:space="preserve">https://community.esri.com/groups/technical-support/blog/2013/07/29/64-bit-vs-32-bit-python-explained/</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rFonts w:ascii="Trebuchet MS" w:cs="Trebuchet MS" w:eastAsia="Trebuchet MS" w:hAnsi="Trebuchet MS"/>
          <w:sz w:val="42"/>
          <w:szCs w:val="42"/>
        </w:rPr>
      </w:pPr>
      <w:r w:rsidDel="00000000" w:rsidR="00000000" w:rsidRPr="00000000">
        <w:br w:type="page"/>
      </w:r>
      <w:r w:rsidDel="00000000" w:rsidR="00000000" w:rsidRPr="00000000">
        <w:rPr>
          <w:rtl w:val="0"/>
        </w:rPr>
      </w:r>
    </w:p>
    <w:p w:rsidR="00000000" w:rsidDel="00000000" w:rsidP="00000000" w:rsidRDefault="00000000" w:rsidRPr="00000000" w14:paraId="00000032">
      <w:pPr>
        <w:rPr>
          <w:rFonts w:ascii="Trebuchet MS" w:cs="Trebuchet MS" w:eastAsia="Trebuchet MS" w:hAnsi="Trebuchet MS"/>
          <w:sz w:val="28"/>
          <w:szCs w:val="28"/>
        </w:rPr>
      </w:pPr>
      <w:r w:rsidDel="00000000" w:rsidR="00000000" w:rsidRPr="00000000">
        <w:rPr>
          <w:rFonts w:ascii="Trebuchet MS" w:cs="Trebuchet MS" w:eastAsia="Trebuchet MS" w:hAnsi="Trebuchet MS"/>
          <w:sz w:val="42"/>
          <w:szCs w:val="42"/>
          <w:rtl w:val="0"/>
        </w:rPr>
        <w:t xml:space="preserve">Installing the Earth Engine Python API using the conda packaging manager </w:t>
      </w:r>
      <w:r w:rsidDel="00000000" w:rsidR="00000000" w:rsidRPr="00000000">
        <w:rPr>
          <w:rFonts w:ascii="Trebuchet MS" w:cs="Trebuchet MS" w:eastAsia="Trebuchet MS" w:hAnsi="Trebuchet MS"/>
          <w:sz w:val="28"/>
          <w:szCs w:val="28"/>
          <w:rtl w:val="0"/>
        </w:rPr>
        <w:t xml:space="preserve">[WINDOWS 7 GUIDE ONLY, BUT SHOULD WORK ON WINDOWS 10]</w:t>
      </w:r>
    </w:p>
    <w:p w:rsidR="00000000" w:rsidDel="00000000" w:rsidP="00000000" w:rsidRDefault="00000000" w:rsidRPr="00000000" w14:paraId="00000033">
      <w:pPr>
        <w:rPr>
          <w:rFonts w:ascii="Trebuchet MS" w:cs="Trebuchet MS" w:eastAsia="Trebuchet MS" w:hAnsi="Trebuchet MS"/>
          <w:sz w:val="28"/>
          <w:szCs w:val="28"/>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color w:val="212121"/>
          <w:rtl w:val="0"/>
        </w:rPr>
        <w:t xml:space="preserve">The Earth Engine Python API is distributed as a Python package on the </w:t>
      </w:r>
      <w:hyperlink r:id="rId11">
        <w:r w:rsidDel="00000000" w:rsidR="00000000" w:rsidRPr="00000000">
          <w:rPr>
            <w:color w:val="039be5"/>
            <w:u w:val="single"/>
            <w:rtl w:val="0"/>
          </w:rPr>
          <w:t xml:space="preserve">Python Package Index (PyPI)</w:t>
        </w:r>
      </w:hyperlink>
      <w:r w:rsidDel="00000000" w:rsidR="00000000" w:rsidRPr="00000000">
        <w:rPr>
          <w:color w:val="212121"/>
          <w:rtl w:val="0"/>
        </w:rPr>
        <w:t xml:space="preserve">and the </w:t>
      </w:r>
      <w:hyperlink r:id="rId12">
        <w:r w:rsidDel="00000000" w:rsidR="00000000" w:rsidRPr="00000000">
          <w:rPr>
            <w:color w:val="039be5"/>
            <w:u w:val="single"/>
            <w:rtl w:val="0"/>
          </w:rPr>
          <w:t xml:space="preserve">source code is available on Github</w:t>
        </w:r>
      </w:hyperlink>
      <w:r w:rsidDel="00000000" w:rsidR="00000000" w:rsidRPr="00000000">
        <w:rPr>
          <w:color w:val="212121"/>
          <w:rtl w:val="0"/>
        </w:rPr>
        <w:t xml:space="preserve">. The following instructions give an overview of installing the Google Earth Engine Python API. To use the Earth Engine Python API you'll need to </w:t>
      </w:r>
      <w:hyperlink r:id="rId13">
        <w:r w:rsidDel="00000000" w:rsidR="00000000" w:rsidRPr="00000000">
          <w:rPr>
            <w:color w:val="039be5"/>
            <w:u w:val="single"/>
            <w:rtl w:val="0"/>
          </w:rPr>
          <w:t xml:space="preserve">install the client library and its dependencies</w:t>
        </w:r>
      </w:hyperlink>
      <w:r w:rsidDel="00000000" w:rsidR="00000000" w:rsidRPr="00000000">
        <w:rPr>
          <w:color w:val="212121"/>
          <w:rtl w:val="0"/>
        </w:rPr>
        <w:t xml:space="preserve"> on your computer and then </w:t>
      </w:r>
      <w:hyperlink r:id="rId14">
        <w:r w:rsidDel="00000000" w:rsidR="00000000" w:rsidRPr="00000000">
          <w:rPr>
            <w:color w:val="039be5"/>
            <w:u w:val="single"/>
            <w:rtl w:val="0"/>
          </w:rPr>
          <w:t xml:space="preserve">set up authentication credentials</w:t>
        </w:r>
      </w:hyperlink>
      <w:r w:rsidDel="00000000" w:rsidR="00000000" w:rsidRPr="00000000">
        <w:rPr>
          <w:color w:val="212121"/>
          <w:rtl w:val="0"/>
        </w:rPr>
        <w:t xml:space="preserve">.</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 </w:t>
      </w:r>
    </w:p>
    <w:p w:rsidR="00000000" w:rsidDel="00000000" w:rsidP="00000000" w:rsidRDefault="00000000" w:rsidRPr="00000000" w14:paraId="00000036">
      <w:pPr>
        <w:rPr/>
      </w:pPr>
      <w:r w:rsidDel="00000000" w:rsidR="00000000" w:rsidRPr="00000000">
        <w:rPr>
          <w:rtl w:val="0"/>
        </w:rPr>
        <w:t xml:space="preserve">Table of Contents:</w:t>
      </w:r>
    </w:p>
    <w:p w:rsidR="00000000" w:rsidDel="00000000" w:rsidP="00000000" w:rsidRDefault="00000000" w:rsidRPr="00000000" w14:paraId="00000037">
      <w:pPr>
        <w:rPr>
          <w:color w:val="1155cc"/>
        </w:rPr>
      </w:pPr>
      <w:r w:rsidDel="00000000" w:rsidR="00000000" w:rsidRPr="00000000">
        <w:rPr>
          <w:color w:val="1155cc"/>
          <w:rtl w:val="0"/>
        </w:rPr>
        <w:t xml:space="preserve">Installing the conda Package Manager</w:t>
      </w:r>
    </w:p>
    <w:p w:rsidR="00000000" w:rsidDel="00000000" w:rsidP="00000000" w:rsidRDefault="00000000" w:rsidRPr="00000000" w14:paraId="00000038">
      <w:pPr>
        <w:rPr>
          <w:color w:val="1155cc"/>
        </w:rPr>
      </w:pPr>
      <w:r w:rsidDel="00000000" w:rsidR="00000000" w:rsidRPr="00000000">
        <w:rPr>
          <w:color w:val="1155cc"/>
          <w:rtl w:val="0"/>
        </w:rPr>
        <w:t xml:space="preserve">Windows</w:t>
      </w:r>
    </w:p>
    <w:p w:rsidR="00000000" w:rsidDel="00000000" w:rsidP="00000000" w:rsidRDefault="00000000" w:rsidRPr="00000000" w14:paraId="00000039">
      <w:pPr>
        <w:rPr>
          <w:color w:val="1155cc"/>
        </w:rPr>
      </w:pPr>
      <w:r w:rsidDel="00000000" w:rsidR="00000000" w:rsidRPr="00000000">
        <w:rPr>
          <w:color w:val="1155cc"/>
          <w:rtl w:val="0"/>
        </w:rPr>
        <w:t xml:space="preserve">Creating a conda Environment for the Earth Engine API</w:t>
      </w:r>
    </w:p>
    <w:p w:rsidR="00000000" w:rsidDel="00000000" w:rsidP="00000000" w:rsidRDefault="00000000" w:rsidRPr="00000000" w14:paraId="0000003A">
      <w:pPr>
        <w:rPr>
          <w:color w:val="1155cc"/>
        </w:rPr>
      </w:pPr>
      <w:r w:rsidDel="00000000" w:rsidR="00000000" w:rsidRPr="00000000">
        <w:rPr>
          <w:color w:val="1155cc"/>
          <w:rtl w:val="0"/>
        </w:rPr>
        <w:t xml:space="preserve">Authenticating to Earth Engine</w:t>
      </w:r>
    </w:p>
    <w:p w:rsidR="00000000" w:rsidDel="00000000" w:rsidP="00000000" w:rsidRDefault="00000000" w:rsidRPr="00000000" w14:paraId="0000003B">
      <w:pPr>
        <w:rPr>
          <w:color w:val="1155cc"/>
        </w:rPr>
      </w:pPr>
      <w:r w:rsidDel="00000000" w:rsidR="00000000" w:rsidRPr="00000000">
        <w:rPr>
          <w:color w:val="1155cc"/>
          <w:rtl w:val="0"/>
        </w:rPr>
        <w:t xml:space="preserve">Adding IPython Notebooks and SciPy to the conda Environment</w:t>
      </w:r>
    </w:p>
    <w:p w:rsidR="00000000" w:rsidDel="00000000" w:rsidP="00000000" w:rsidRDefault="00000000" w:rsidRPr="00000000" w14:paraId="0000003C">
      <w:pPr>
        <w:rPr>
          <w:color w:val="1155cc"/>
        </w:rPr>
      </w:pPr>
      <w:r w:rsidDel="00000000" w:rsidR="00000000" w:rsidRPr="00000000">
        <w:rPr>
          <w:color w:val="1155cc"/>
          <w:rtl w:val="0"/>
        </w:rPr>
        <w:t xml:space="preserve">Configuring App Engine to use the conda Environment</w:t>
      </w:r>
    </w:p>
    <w:p w:rsidR="00000000" w:rsidDel="00000000" w:rsidP="00000000" w:rsidRDefault="00000000" w:rsidRPr="00000000" w14:paraId="0000003D">
      <w:pPr>
        <w:rPr>
          <w:color w:val="1155cc"/>
        </w:rPr>
      </w:pPr>
      <w:r w:rsidDel="00000000" w:rsidR="00000000" w:rsidRPr="00000000">
        <w:rPr>
          <w:color w:val="1155cc"/>
          <w:rtl w:val="0"/>
        </w:rPr>
        <w:t xml:space="preserve">Troubleshooting</w:t>
      </w:r>
    </w:p>
    <w:p w:rsidR="00000000" w:rsidDel="00000000" w:rsidP="00000000" w:rsidRDefault="00000000" w:rsidRPr="00000000" w14:paraId="0000003E">
      <w:pPr>
        <w:pStyle w:val="Heading1"/>
        <w:keepNext w:val="0"/>
        <w:keepLines w:val="0"/>
        <w:spacing w:before="480" w:lineRule="auto"/>
        <w:rPr>
          <w:b w:val="1"/>
          <w:sz w:val="46"/>
          <w:szCs w:val="46"/>
        </w:rPr>
      </w:pPr>
      <w:bookmarkStart w:colFirst="0" w:colLast="0" w:name="_16l6e9xwwf18" w:id="4"/>
      <w:bookmarkEnd w:id="4"/>
      <w:commentRangeStart w:id="8"/>
      <w:commentRangeStart w:id="9"/>
      <w:r w:rsidDel="00000000" w:rsidR="00000000" w:rsidRPr="00000000">
        <w:rPr>
          <w:b w:val="1"/>
          <w:sz w:val="46"/>
          <w:szCs w:val="46"/>
          <w:rtl w:val="0"/>
        </w:rPr>
        <w:t xml:space="preserve">Installing the conda Package Manager</w:t>
      </w:r>
    </w:p>
    <w:p w:rsidR="00000000" w:rsidDel="00000000" w:rsidP="00000000" w:rsidRDefault="00000000" w:rsidRPr="00000000" w14:paraId="0000003F">
      <w:pPr>
        <w:rPr/>
      </w:pPr>
      <w:r w:rsidDel="00000000" w:rsidR="00000000" w:rsidRPr="00000000">
        <w:rPr>
          <w:rtl w:val="0"/>
        </w:rPr>
        <w:t xml:space="preserve"> </w:t>
      </w:r>
    </w:p>
    <w:p w:rsidR="00000000" w:rsidDel="00000000" w:rsidP="00000000" w:rsidRDefault="00000000" w:rsidRPr="00000000" w14:paraId="00000040">
      <w:pPr>
        <w:rPr/>
      </w:pPr>
      <w:hyperlink r:id="rId15">
        <w:r w:rsidDel="00000000" w:rsidR="00000000" w:rsidRPr="00000000">
          <w:rPr>
            <w:b w:val="1"/>
            <w:color w:val="1155cc"/>
            <w:u w:val="single"/>
            <w:rtl w:val="0"/>
          </w:rPr>
          <w:t xml:space="preserve">conda</w:t>
        </w:r>
      </w:hyperlink>
      <w:r w:rsidDel="00000000" w:rsidR="00000000" w:rsidRPr="00000000">
        <w:rPr>
          <w:rtl w:val="0"/>
        </w:rPr>
        <w:t xml:space="preserve"> is a cross-platform application for installing software packages. Although it is not specific to installing Python packages, it is being adopted by the scientific Python community for it's ability to handle Python packages that have dependencies on shared libraries. conda is open source, and is available as part of the</w:t>
      </w:r>
      <w:hyperlink r:id="rId16">
        <w:r w:rsidDel="00000000" w:rsidR="00000000" w:rsidRPr="00000000">
          <w:rPr>
            <w:rtl w:val="0"/>
          </w:rPr>
          <w:t xml:space="preserve"> </w:t>
        </w:r>
      </w:hyperlink>
      <w:hyperlink r:id="rId17">
        <w:r w:rsidDel="00000000" w:rsidR="00000000" w:rsidRPr="00000000">
          <w:rPr>
            <w:color w:val="1155cc"/>
            <w:u w:val="single"/>
            <w:rtl w:val="0"/>
          </w:rPr>
          <w:t xml:space="preserve">Anaconda</w:t>
        </w:r>
      </w:hyperlink>
      <w:r w:rsidDel="00000000" w:rsidR="00000000" w:rsidRPr="00000000">
        <w:rPr>
          <w:rtl w:val="0"/>
        </w:rPr>
        <w:t xml:space="preserve"> Python distribution, managed by Continuum Analytics.</w:t>
      </w:r>
    </w:p>
    <w:p w:rsidR="00000000" w:rsidDel="00000000" w:rsidP="00000000" w:rsidRDefault="00000000" w:rsidRPr="00000000" w14:paraId="00000041">
      <w:pPr>
        <w:rPr/>
      </w:pPr>
      <w:r w:rsidDel="00000000" w:rsidR="00000000" w:rsidRPr="00000000">
        <w:rPr>
          <w:rtl w:val="0"/>
        </w:rPr>
        <w:t xml:space="preserve"> </w:t>
      </w:r>
    </w:p>
    <w:p w:rsidR="00000000" w:rsidDel="00000000" w:rsidP="00000000" w:rsidRDefault="00000000" w:rsidRPr="00000000" w14:paraId="00000042">
      <w:pPr>
        <w:rPr/>
      </w:pPr>
      <w:r w:rsidDel="00000000" w:rsidR="00000000" w:rsidRPr="00000000">
        <w:rPr>
          <w:rtl w:val="0"/>
        </w:rPr>
        <w:t xml:space="preserve">The easiest way to install conda, is to download and install the Anaconda Python Distribution available. Binary installers are available for various operating systems, and specific instructions/notes for each operating system are listed below.</w:t>
      </w:r>
    </w:p>
    <w:p w:rsidR="00000000" w:rsidDel="00000000" w:rsidP="00000000" w:rsidRDefault="00000000" w:rsidRPr="00000000" w14:paraId="00000043">
      <w:pPr>
        <w:rPr/>
      </w:pPr>
      <w:r w:rsidDel="00000000" w:rsidR="00000000" w:rsidRPr="00000000">
        <w:rPr>
          <w:rtl w:val="0"/>
        </w:rPr>
        <w:t xml:space="preserve"> </w:t>
      </w:r>
    </w:p>
    <w:p w:rsidR="00000000" w:rsidDel="00000000" w:rsidP="00000000" w:rsidRDefault="00000000" w:rsidRPr="00000000" w14:paraId="00000044">
      <w:pPr>
        <w:rPr/>
      </w:pPr>
      <w:r w:rsidDel="00000000" w:rsidR="00000000" w:rsidRPr="00000000">
        <w:rPr>
          <w:rtl w:val="0"/>
        </w:rPr>
        <w:t xml:space="preserve">If you don't want to install the full Anaconda distribution (which is about 350MB), there are alternative methods of installing conda: you can install the minimal conda installation (a.k.a.</w:t>
      </w:r>
      <w:hyperlink r:id="rId18">
        <w:r w:rsidDel="00000000" w:rsidR="00000000" w:rsidRPr="00000000">
          <w:rPr>
            <w:rtl w:val="0"/>
          </w:rPr>
          <w:t xml:space="preserve"> </w:t>
        </w:r>
      </w:hyperlink>
      <w:hyperlink r:id="rId19">
        <w:r w:rsidDel="00000000" w:rsidR="00000000" w:rsidRPr="00000000">
          <w:rPr>
            <w:color w:val="1155cc"/>
            <w:u w:val="single"/>
            <w:rtl w:val="0"/>
          </w:rPr>
          <w:t xml:space="preserve">miniconda</w:t>
        </w:r>
      </w:hyperlink>
      <w:r w:rsidDel="00000000" w:rsidR="00000000" w:rsidRPr="00000000">
        <w:rPr>
          <w:rtl w:val="0"/>
        </w:rPr>
        <w:t xml:space="preserve">), install the</w:t>
      </w:r>
      <w:hyperlink r:id="rId20">
        <w:r w:rsidDel="00000000" w:rsidR="00000000" w:rsidRPr="00000000">
          <w:rPr>
            <w:rtl w:val="0"/>
          </w:rPr>
          <w:t xml:space="preserve"> </w:t>
        </w:r>
      </w:hyperlink>
      <w:hyperlink r:id="rId21">
        <w:r w:rsidDel="00000000" w:rsidR="00000000" w:rsidRPr="00000000">
          <w:rPr>
            <w:color w:val="1155cc"/>
            <w:u w:val="single"/>
            <w:rtl w:val="0"/>
          </w:rPr>
          <w:t xml:space="preserve">conda package from PyPI</w:t>
        </w:r>
      </w:hyperlink>
      <w:r w:rsidDel="00000000" w:rsidR="00000000" w:rsidRPr="00000000">
        <w:rPr>
          <w:rtl w:val="0"/>
        </w:rPr>
        <w:t xml:space="preserve">, or to download and install from the</w:t>
      </w:r>
      <w:hyperlink r:id="rId22">
        <w:r w:rsidDel="00000000" w:rsidR="00000000" w:rsidRPr="00000000">
          <w:rPr>
            <w:rtl w:val="0"/>
          </w:rPr>
          <w:t xml:space="preserve"> </w:t>
        </w:r>
      </w:hyperlink>
      <w:hyperlink r:id="rId23">
        <w:r w:rsidDel="00000000" w:rsidR="00000000" w:rsidRPr="00000000">
          <w:rPr>
            <w:color w:val="1155cc"/>
            <w:u w:val="single"/>
            <w:rtl w:val="0"/>
          </w:rPr>
          <w:t xml:space="preserve">source code</w:t>
        </w:r>
      </w:hyperlink>
      <w:r w:rsidDel="00000000" w:rsidR="00000000" w:rsidRPr="00000000">
        <w:rPr>
          <w:rtl w:val="0"/>
        </w:rPr>
        <w:t xml:space="preserve">.</w:t>
      </w:r>
      <w:commentRangeEnd w:id="8"/>
      <w:r w:rsidDel="00000000" w:rsidR="00000000" w:rsidRPr="00000000">
        <w:commentReference w:id="8"/>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045">
      <w:pPr>
        <w:pStyle w:val="Heading2"/>
        <w:keepNext w:val="0"/>
        <w:keepLines w:val="0"/>
        <w:spacing w:after="80" w:lineRule="auto"/>
        <w:rPr>
          <w:b w:val="1"/>
          <w:sz w:val="34"/>
          <w:szCs w:val="34"/>
        </w:rPr>
      </w:pPr>
      <w:bookmarkStart w:colFirst="0" w:colLast="0" w:name="_xzgl5i25mxoa" w:id="5"/>
      <w:bookmarkEnd w:id="5"/>
      <w:commentRangeStart w:id="10"/>
      <w:commentRangeStart w:id="11"/>
      <w:r w:rsidDel="00000000" w:rsidR="00000000" w:rsidRPr="00000000">
        <w:rPr>
          <w:b w:val="1"/>
          <w:sz w:val="34"/>
          <w:szCs w:val="34"/>
          <w:rtl w:val="0"/>
        </w:rPr>
        <w:t xml:space="preserve">Windows 7</w:t>
      </w:r>
    </w:p>
    <w:p w:rsidR="00000000" w:rsidDel="00000000" w:rsidP="00000000" w:rsidRDefault="00000000" w:rsidRPr="00000000" w14:paraId="00000046">
      <w:pPr>
        <w:rPr/>
      </w:pPr>
      <w:r w:rsidDel="00000000" w:rsidR="00000000" w:rsidRPr="00000000">
        <w:rPr>
          <w:rtl w:val="0"/>
        </w:rPr>
        <w:t xml:space="preserve">1.     Go to</w:t>
      </w:r>
      <w:hyperlink r:id="rId24">
        <w:r w:rsidDel="00000000" w:rsidR="00000000" w:rsidRPr="00000000">
          <w:rPr>
            <w:rtl w:val="0"/>
          </w:rPr>
          <w:t xml:space="preserve"> </w:t>
        </w:r>
      </w:hyperlink>
      <w:hyperlink r:id="rId25">
        <w:r w:rsidDel="00000000" w:rsidR="00000000" w:rsidRPr="00000000">
          <w:rPr>
            <w:color w:val="1155cc"/>
            <w:u w:val="single"/>
            <w:rtl w:val="0"/>
          </w:rPr>
          <w:t xml:space="preserve">http://continuum.io/downloads</w:t>
        </w:r>
      </w:hyperlink>
      <w:r w:rsidDel="00000000" w:rsidR="00000000" w:rsidRPr="00000000">
        <w:rPr>
          <w:rtl w:val="0"/>
        </w:rPr>
        <w:t xml:space="preserve"> and download the Python 2.7 Graphical Installer for your platform (32 bit or 64 bit).</w:t>
      </w:r>
    </w:p>
    <w:p w:rsidR="00000000" w:rsidDel="00000000" w:rsidP="00000000" w:rsidRDefault="00000000" w:rsidRPr="00000000" w14:paraId="00000047">
      <w:pPr>
        <w:rPr/>
      </w:pPr>
      <w:r w:rsidDel="00000000" w:rsidR="00000000" w:rsidRPr="00000000">
        <w:rPr>
          <w:rtl w:val="0"/>
        </w:rPr>
        <w:t xml:space="preserve">2.     Execute the Graphical Installer package, and follow the instructions.</w:t>
      </w:r>
    </w:p>
    <w:p w:rsidR="00000000" w:rsidDel="00000000" w:rsidP="00000000" w:rsidRDefault="00000000" w:rsidRPr="00000000" w14:paraId="00000048">
      <w:pPr>
        <w:rPr/>
      </w:pPr>
      <w:r w:rsidDel="00000000" w:rsidR="00000000" w:rsidRPr="00000000">
        <w:rPr>
          <w:rtl w:val="0"/>
        </w:rPr>
        <w:t xml:space="preserve">3.     When asked where it should be installed, choose “Just me”. By default, Anaconda will be installed in C:\Users\&lt;username&gt;\AppData\Local\Continuum\Anaconda.</w:t>
      </w:r>
    </w:p>
    <w:p w:rsidR="00000000" w:rsidDel="00000000" w:rsidP="00000000" w:rsidRDefault="00000000" w:rsidRPr="00000000" w14:paraId="00000049">
      <w:pPr>
        <w:rPr/>
      </w:pPr>
      <w:r w:rsidDel="00000000" w:rsidR="00000000" w:rsidRPr="00000000">
        <w:rPr>
          <w:rtl w:val="0"/>
        </w:rPr>
        <w:t xml:space="preserve">4.     Go to your Start Menu &gt; All Programs &gt; Anaconda folder, and start the “Anaconda Command Prompt”.</w:t>
      </w:r>
    </w:p>
    <w:p w:rsidR="00000000" w:rsidDel="00000000" w:rsidP="00000000" w:rsidRDefault="00000000" w:rsidRPr="00000000" w14:paraId="0000004A">
      <w:pPr>
        <w:rPr/>
      </w:pPr>
      <w:r w:rsidDel="00000000" w:rsidR="00000000" w:rsidRPr="00000000">
        <w:rPr>
          <w:rtl w:val="0"/>
        </w:rPr>
        <w:t xml:space="preserve">5.     List the system path</w:t>
      </w:r>
    </w:p>
    <w:p w:rsidR="00000000" w:rsidDel="00000000" w:rsidP="00000000" w:rsidRDefault="00000000" w:rsidRPr="00000000" w14:paraId="0000004B">
      <w:pPr>
        <w:rPr>
          <w:color w:val="0000ff"/>
        </w:rPr>
      </w:pPr>
      <w:r w:rsidDel="00000000" w:rsidR="00000000" w:rsidRPr="00000000">
        <w:rPr>
          <w:color w:val="0000ff"/>
          <w:rtl w:val="0"/>
        </w:rPr>
        <w:t xml:space="preserve">echo %PATH%</w:t>
      </w:r>
    </w:p>
    <w:p w:rsidR="00000000" w:rsidDel="00000000" w:rsidP="00000000" w:rsidRDefault="00000000" w:rsidRPr="00000000" w14:paraId="0000004C">
      <w:pPr>
        <w:rPr/>
      </w:pPr>
      <w:r w:rsidDel="00000000" w:rsidR="00000000" w:rsidRPr="00000000">
        <w:rPr>
          <w:rtl w:val="0"/>
        </w:rPr>
        <w:t xml:space="preserve">If the system path does not start with a path that includes the Anaconda installation location, see the troubleshooting section below.</w:t>
      </w:r>
      <w:commentRangeEnd w:id="10"/>
      <w:r w:rsidDel="00000000" w:rsidR="00000000" w:rsidRPr="00000000">
        <w:commentReference w:id="10"/>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 </w:t>
      </w:r>
    </w:p>
    <w:p w:rsidR="00000000" w:rsidDel="00000000" w:rsidP="00000000" w:rsidRDefault="00000000" w:rsidRPr="00000000" w14:paraId="0000004E">
      <w:pPr>
        <w:rPr/>
      </w:pPr>
      <w:r w:rsidDel="00000000" w:rsidR="00000000" w:rsidRPr="00000000">
        <w:rPr>
          <w:rtl w:val="0"/>
        </w:rPr>
        <w:t xml:space="preserve">https://github.com/ContinuumIO/anaconda-issues/issues/41</w:t>
      </w:r>
    </w:p>
    <w:p w:rsidR="00000000" w:rsidDel="00000000" w:rsidP="00000000" w:rsidRDefault="00000000" w:rsidRPr="00000000" w14:paraId="0000004F">
      <w:pPr>
        <w:rPr/>
      </w:pPr>
      <w:r w:rsidDel="00000000" w:rsidR="00000000" w:rsidRPr="00000000">
        <w:rPr>
          <w:rtl w:val="0"/>
        </w:rPr>
        <w:t xml:space="preserve"> </w:t>
      </w:r>
    </w:p>
    <w:p w:rsidR="00000000" w:rsidDel="00000000" w:rsidP="00000000" w:rsidRDefault="00000000" w:rsidRPr="00000000" w14:paraId="00000050">
      <w:pPr>
        <w:rPr>
          <w:sz w:val="28"/>
          <w:szCs w:val="28"/>
        </w:rPr>
      </w:pPr>
      <w:hyperlink r:id="rId26">
        <w:r w:rsidDel="00000000" w:rsidR="00000000" w:rsidRPr="00000000">
          <w:rPr>
            <w:color w:val="1155cc"/>
            <w:sz w:val="28"/>
            <w:szCs w:val="28"/>
            <w:u w:val="single"/>
            <w:rtl w:val="0"/>
          </w:rPr>
          <w:t xml:space="preserve">Useful CONDA cheat sheet</w:t>
        </w:r>
      </w:hyperlink>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b w:val="1"/>
          <w:sz w:val="46"/>
          <w:szCs w:val="46"/>
        </w:rPr>
      </w:pPr>
      <w:r w:rsidDel="00000000" w:rsidR="00000000" w:rsidRPr="00000000">
        <w:rPr>
          <w:b w:val="1"/>
          <w:sz w:val="46"/>
          <w:szCs w:val="46"/>
          <w:rtl w:val="0"/>
        </w:rPr>
        <w:t xml:space="preserve">Creating a conda Environment for the Earth Engine API</w:t>
      </w:r>
    </w:p>
    <w:p w:rsidR="00000000" w:rsidDel="00000000" w:rsidP="00000000" w:rsidRDefault="00000000" w:rsidRPr="00000000" w14:paraId="00000053">
      <w:pPr>
        <w:rPr>
          <w:color w:val="0000ff"/>
        </w:rPr>
      </w:pPr>
      <w:r w:rsidDel="00000000" w:rsidR="00000000" w:rsidRPr="00000000">
        <w:rPr>
          <w:rtl w:val="0"/>
        </w:rPr>
        <w:t xml:space="preserve">This section illustrates how to build a conda environment that allows you to run Python scripts against the Earth Engine API. Note that these instructions were written using conda version 3.5.5. and pip version 9.0.1</w:t>
      </w:r>
      <w:r w:rsidDel="00000000" w:rsidR="00000000" w:rsidRPr="00000000">
        <w:rPr>
          <w:color w:val="0000ff"/>
          <w:rtl w:val="0"/>
        </w:rPr>
        <w:t xml:space="preserve"> [Updated June 2018: The Earth Engine Python API works with Python 2.7, but it is recommended to install and use Python 3 if not already doing so]</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color w:val="ff0000"/>
        </w:rPr>
      </w:pPr>
      <w:r w:rsidDel="00000000" w:rsidR="00000000" w:rsidRPr="00000000">
        <w:rPr>
          <w:color w:val="ff0000"/>
          <w:rtl w:val="0"/>
        </w:rPr>
        <w:t xml:space="preserve">**</w:t>
      </w:r>
      <w:r w:rsidDel="00000000" w:rsidR="00000000" w:rsidRPr="00000000">
        <w:rPr>
          <w:rtl w:val="0"/>
        </w:rPr>
        <w:t xml:space="preserve">Before starting, make sure </w:t>
      </w:r>
      <w:hyperlink r:id="rId27">
        <w:r w:rsidDel="00000000" w:rsidR="00000000" w:rsidRPr="00000000">
          <w:rPr>
            <w:color w:val="1155cc"/>
            <w:u w:val="single"/>
            <w:rtl w:val="0"/>
          </w:rPr>
          <w:t xml:space="preserve">conda-forge channel</w:t>
        </w:r>
      </w:hyperlink>
      <w:r w:rsidDel="00000000" w:rsidR="00000000" w:rsidRPr="00000000">
        <w:rPr>
          <w:rtl w:val="0"/>
        </w:rPr>
        <w:t xml:space="preserve"> is connected (if not already):</w:t>
      </w:r>
      <w:r w:rsidDel="00000000" w:rsidR="00000000" w:rsidRPr="00000000">
        <w:rPr>
          <w:rtl w:val="0"/>
        </w:rPr>
      </w:r>
    </w:p>
    <w:p w:rsidR="00000000" w:rsidDel="00000000" w:rsidP="00000000" w:rsidRDefault="00000000" w:rsidRPr="00000000" w14:paraId="00000056">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conda config --add channels conda-forge</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color w:val="0000ff"/>
        </w:rPr>
      </w:pPr>
      <w:r w:rsidDel="00000000" w:rsidR="00000000" w:rsidRPr="00000000">
        <w:rPr>
          <w:rtl w:val="0"/>
        </w:rPr>
        <w:t xml:space="preserve">1.     Start by creating a new conda environment (let’s call it “ee-python”, but it can be named anything). Specify which version of Python you want to use (2.7 or 3). In this example we install Python </w:t>
      </w:r>
      <w:r w:rsidDel="00000000" w:rsidR="00000000" w:rsidRPr="00000000">
        <w:rPr>
          <w:rtl w:val="0"/>
        </w:rPr>
        <w:t xml:space="preserve">2.7</w:t>
      </w:r>
      <w:r w:rsidDel="00000000" w:rsidR="00000000" w:rsidRPr="00000000">
        <w:rPr>
          <w:rtl w:val="0"/>
        </w:rPr>
        <w:t xml:space="preserve"> into our new environment.</w:t>
      </w:r>
      <w:r w:rsidDel="00000000" w:rsidR="00000000" w:rsidRPr="00000000">
        <w:rPr>
          <w:rtl w:val="0"/>
        </w:rPr>
      </w:r>
    </w:p>
    <w:p w:rsidR="00000000" w:rsidDel="00000000" w:rsidP="00000000" w:rsidRDefault="00000000" w:rsidRPr="00000000" w14:paraId="00000059">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conda create -n ee-python python=2.7</w:t>
      </w:r>
    </w:p>
    <w:p w:rsidR="00000000" w:rsidDel="00000000" w:rsidP="00000000" w:rsidRDefault="00000000" w:rsidRPr="00000000" w14:paraId="0000005A">
      <w:pPr>
        <w:rPr>
          <w:color w:val="0000ff"/>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2.     Next, activate this environment:</w:t>
      </w:r>
    </w:p>
    <w:p w:rsidR="00000000" w:rsidDel="00000000" w:rsidP="00000000" w:rsidRDefault="00000000" w:rsidRPr="00000000" w14:paraId="0000005C">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activate ee-python</w:t>
      </w:r>
    </w:p>
    <w:p w:rsidR="00000000" w:rsidDel="00000000" w:rsidP="00000000" w:rsidRDefault="00000000" w:rsidRPr="00000000" w14:paraId="0000005D">
      <w:pPr>
        <w:rPr/>
      </w:pPr>
      <w:r w:rsidDel="00000000" w:rsidR="00000000" w:rsidRPr="00000000">
        <w:rPr>
          <w:rtl w:val="0"/>
        </w:rPr>
        <w:t xml:space="preserve">Don't do this now, but once you are done using a conda environment, you can deactivate the environment by executing the following code (this will not delete the environment):</w:t>
      </w:r>
    </w:p>
    <w:p w:rsidR="00000000" w:rsidDel="00000000" w:rsidP="00000000" w:rsidRDefault="00000000" w:rsidRPr="00000000" w14:paraId="0000005E">
      <w:pPr>
        <w:rPr>
          <w:rFonts w:ascii="Courier New" w:cs="Courier New" w:eastAsia="Courier New" w:hAnsi="Courier New"/>
          <w:color w:val="980000"/>
        </w:rPr>
      </w:pPr>
      <w:r w:rsidDel="00000000" w:rsidR="00000000" w:rsidRPr="00000000">
        <w:rPr>
          <w:rFonts w:ascii="Courier New" w:cs="Courier New" w:eastAsia="Courier New" w:hAnsi="Courier New"/>
          <w:color w:val="980000"/>
          <w:rtl w:val="0"/>
        </w:rPr>
        <w:t xml:space="preserve">deactivate</w:t>
      </w:r>
    </w:p>
    <w:p w:rsidR="00000000" w:rsidDel="00000000" w:rsidP="00000000" w:rsidRDefault="00000000" w:rsidRPr="00000000" w14:paraId="0000005F">
      <w:pPr>
        <w:rPr>
          <w:color w:val="980000"/>
        </w:rPr>
      </w:pPr>
      <w:r w:rsidDel="00000000" w:rsidR="00000000" w:rsidRPr="00000000">
        <w:rPr>
          <w:rtl w:val="0"/>
        </w:rPr>
      </w:r>
    </w:p>
    <w:p w:rsidR="00000000" w:rsidDel="00000000" w:rsidP="00000000" w:rsidRDefault="00000000" w:rsidRPr="00000000" w14:paraId="00000060">
      <w:pPr>
        <w:rPr/>
      </w:pPr>
      <w:r w:rsidDel="00000000" w:rsidR="00000000" w:rsidRPr="00000000">
        <w:rPr>
          <w:b w:val="1"/>
          <w:rtl w:val="0"/>
        </w:rPr>
        <w:t xml:space="preserve">NOTE:</w:t>
      </w:r>
      <w:r w:rsidDel="00000000" w:rsidR="00000000" w:rsidRPr="00000000">
        <w:rPr>
          <w:rtl w:val="0"/>
        </w:rPr>
        <w:t xml:space="preserve"> The following conda packages can also be installed all at once as:</w:t>
      </w:r>
    </w:p>
    <w:p w:rsidR="00000000" w:rsidDel="00000000" w:rsidP="00000000" w:rsidRDefault="00000000" w:rsidRPr="00000000" w14:paraId="00000061">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conda install oauth2client simplejson pip</w:t>
      </w:r>
    </w:p>
    <w:p w:rsidR="00000000" w:rsidDel="00000000" w:rsidP="00000000" w:rsidRDefault="00000000" w:rsidRPr="00000000" w14:paraId="00000062">
      <w:pPr>
        <w:rPr>
          <w:rFonts w:ascii="Courier New" w:cs="Courier New" w:eastAsia="Courier New" w:hAnsi="Courier New"/>
          <w:color w:val="0000ff"/>
        </w:rPr>
      </w:pPr>
      <w:r w:rsidDel="00000000" w:rsidR="00000000" w:rsidRPr="00000000">
        <w:rPr>
          <w:rtl w:val="0"/>
        </w:rPr>
      </w:r>
    </w:p>
    <w:p w:rsidR="00000000" w:rsidDel="00000000" w:rsidP="00000000" w:rsidRDefault="00000000" w:rsidRPr="00000000" w14:paraId="00000063">
      <w:pPr>
        <w:ind w:firstLine="720"/>
        <w:rPr>
          <w:highlight w:val="white"/>
        </w:rPr>
      </w:pPr>
      <w:r w:rsidDel="00000000" w:rsidR="00000000" w:rsidRPr="00000000">
        <w:rPr>
          <w:b w:val="1"/>
          <w:rtl w:val="0"/>
        </w:rPr>
        <w:t xml:space="preserve">NOTE:</w:t>
      </w:r>
      <w:r w:rsidDel="00000000" w:rsidR="00000000" w:rsidRPr="00000000">
        <w:rPr>
          <w:color w:val="0000ff"/>
          <w:rtl w:val="0"/>
        </w:rPr>
        <w:t xml:space="preserve"> </w:t>
      </w:r>
      <w:r w:rsidDel="00000000" w:rsidR="00000000" w:rsidRPr="00000000">
        <w:rPr>
          <w:rtl w:val="0"/>
        </w:rPr>
        <w:t xml:space="preserve">(EROS users) </w:t>
      </w:r>
      <w:r w:rsidDel="00000000" w:rsidR="00000000" w:rsidRPr="00000000">
        <w:rPr>
          <w:highlight w:val="white"/>
          <w:rtl w:val="0"/>
        </w:rPr>
        <w:t xml:space="preserve">If conda install throws </w:t>
      </w:r>
      <w:r w:rsidDel="00000000" w:rsidR="00000000" w:rsidRPr="00000000">
        <w:rPr>
          <w:color w:val="ff0000"/>
          <w:highlight w:val="white"/>
          <w:rtl w:val="0"/>
        </w:rPr>
        <w:t xml:space="preserve">SSL routine errors</w:t>
      </w:r>
      <w:r w:rsidDel="00000000" w:rsidR="00000000" w:rsidRPr="00000000">
        <w:rPr>
          <w:highlight w:val="white"/>
          <w:rtl w:val="0"/>
        </w:rPr>
        <w:t xml:space="preserve">, try setting SSL check to</w:t>
        <w:tab/>
      </w:r>
    </w:p>
    <w:p w:rsidR="00000000" w:rsidDel="00000000" w:rsidP="00000000" w:rsidRDefault="00000000" w:rsidRPr="00000000" w14:paraId="00000064">
      <w:pPr>
        <w:ind w:firstLine="720"/>
        <w:rPr/>
      </w:pPr>
      <w:r w:rsidDel="00000000" w:rsidR="00000000" w:rsidRPr="00000000">
        <w:rPr>
          <w:i w:val="1"/>
          <w:highlight w:val="white"/>
          <w:rtl w:val="0"/>
        </w:rPr>
        <w:t xml:space="preserve">False</w:t>
      </w:r>
      <w:r w:rsidDel="00000000" w:rsidR="00000000" w:rsidRPr="00000000">
        <w:rPr>
          <w:highlight w:val="white"/>
          <w:rtl w:val="0"/>
        </w:rPr>
        <w:t xml:space="preserve"> like </w:t>
      </w:r>
      <w:hyperlink r:id="rId28">
        <w:r w:rsidDel="00000000" w:rsidR="00000000" w:rsidRPr="00000000">
          <w:rPr>
            <w:color w:val="1155cc"/>
            <w:highlight w:val="white"/>
            <w:u w:val="single"/>
            <w:rtl w:val="0"/>
          </w:rPr>
          <w:t xml:space="preserve">this suggestion</w:t>
        </w:r>
      </w:hyperlink>
      <w:r w:rsidDel="00000000" w:rsidR="00000000" w:rsidRPr="00000000">
        <w:rPr>
          <w:rtl w:val="0"/>
        </w:rPr>
        <w:t xml:space="preserve">, but be sure to set it back to</w:t>
      </w:r>
      <w:r w:rsidDel="00000000" w:rsidR="00000000" w:rsidRPr="00000000">
        <w:rPr>
          <w:i w:val="1"/>
          <w:rtl w:val="0"/>
        </w:rPr>
        <w:t xml:space="preserve"> True</w:t>
      </w:r>
      <w:r w:rsidDel="00000000" w:rsidR="00000000" w:rsidRPr="00000000">
        <w:rPr>
          <w:rtl w:val="0"/>
        </w:rPr>
        <w:t xml:space="preserve"> when done. Or try</w:t>
      </w:r>
    </w:p>
    <w:p w:rsidR="00000000" w:rsidDel="00000000" w:rsidP="00000000" w:rsidRDefault="00000000" w:rsidRPr="00000000" w14:paraId="00000065">
      <w:pPr>
        <w:ind w:firstLine="720"/>
        <w:rPr>
          <w:color w:val="0000ff"/>
        </w:rPr>
      </w:pPr>
      <w:r w:rsidDel="00000000" w:rsidR="00000000" w:rsidRPr="00000000">
        <w:rPr>
          <w:rtl w:val="0"/>
        </w:rPr>
        <w:t xml:space="preserve">connecting to the </w:t>
      </w:r>
      <w:r w:rsidDel="00000000" w:rsidR="00000000" w:rsidRPr="00000000">
        <w:rPr>
          <w:b w:val="1"/>
          <w:color w:val="0000ff"/>
          <w:rtl w:val="0"/>
        </w:rPr>
        <w:t xml:space="preserve">Colorado VPN</w:t>
      </w:r>
      <w:r w:rsidDel="00000000" w:rsidR="00000000" w:rsidRPr="00000000">
        <w:rPr>
          <w:rtl w:val="0"/>
        </w:rPr>
        <w:t xml:space="preserve"> first.</w:t>
      </w:r>
      <w:r w:rsidDel="00000000" w:rsidR="00000000" w:rsidRPr="00000000">
        <w:rPr>
          <w:rtl w:val="0"/>
        </w:rPr>
      </w:r>
    </w:p>
    <w:p w:rsidR="00000000" w:rsidDel="00000000" w:rsidP="00000000" w:rsidRDefault="00000000" w:rsidRPr="00000000" w14:paraId="00000066">
      <w:pPr>
        <w:rPr>
          <w:color w:val="0000ff"/>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Or they can be installed separately as:</w:t>
      </w:r>
    </w:p>
    <w:p w:rsidR="00000000" w:rsidDel="00000000" w:rsidP="00000000" w:rsidRDefault="00000000" w:rsidRPr="00000000" w14:paraId="00000068">
      <w:pPr>
        <w:rPr>
          <w:highlight w:val="white"/>
        </w:rPr>
      </w:pPr>
      <w:r w:rsidDel="00000000" w:rsidR="00000000" w:rsidRPr="00000000">
        <w:rPr>
          <w:rtl w:val="0"/>
        </w:rPr>
        <w:t xml:space="preserve">3</w:t>
      </w:r>
      <w:r w:rsidDel="00000000" w:rsidR="00000000" w:rsidRPr="00000000">
        <w:rPr>
          <w:rtl w:val="0"/>
        </w:rPr>
        <w:t xml:space="preserve">.</w:t>
      </w:r>
      <w:r w:rsidDel="00000000" w:rsidR="00000000" w:rsidRPr="00000000">
        <w:rPr>
          <w:color w:val="0000ff"/>
          <w:rtl w:val="0"/>
        </w:rPr>
        <w:t xml:space="preserve">     </w:t>
      </w:r>
      <w:r w:rsidDel="00000000" w:rsidR="00000000" w:rsidRPr="00000000">
        <w:rPr>
          <w:highlight w:val="white"/>
          <w:rtl w:val="0"/>
        </w:rPr>
        <w:t xml:space="preserve">Install oauth2client.</w:t>
      </w:r>
      <w:r w:rsidDel="00000000" w:rsidR="00000000" w:rsidRPr="00000000">
        <w:rPr>
          <w:highlight w:val="white"/>
          <w:rtl w:val="0"/>
        </w:rPr>
        <w:t xml:space="preserve"> </w:t>
      </w:r>
      <w:r w:rsidDel="00000000" w:rsidR="00000000" w:rsidRPr="00000000">
        <w:rPr>
          <w:color w:val="212121"/>
          <w:highlight w:val="white"/>
          <w:rtl w:val="0"/>
        </w:rPr>
        <w:t xml:space="preserve">The Earth Engine API uses this for authenticating clients.</w:t>
      </w:r>
      <w:r w:rsidDel="00000000" w:rsidR="00000000" w:rsidRPr="00000000">
        <w:rPr>
          <w:rtl w:val="0"/>
        </w:rPr>
      </w:r>
    </w:p>
    <w:p w:rsidR="00000000" w:rsidDel="00000000" w:rsidP="00000000" w:rsidRDefault="00000000" w:rsidRPr="00000000" w14:paraId="00000069">
      <w:pPr>
        <w:rPr/>
      </w:pPr>
      <w:r w:rsidDel="00000000" w:rsidR="00000000" w:rsidRPr="00000000">
        <w:rPr>
          <w:rFonts w:ascii="Courier New" w:cs="Courier New" w:eastAsia="Courier New" w:hAnsi="Courier New"/>
          <w:color w:val="0000ff"/>
          <w:highlight w:val="white"/>
          <w:rtl w:val="0"/>
        </w:rPr>
        <w:t xml:space="preserve">conda install oauth2client</w:t>
      </w:r>
      <w:r w:rsidDel="00000000" w:rsidR="00000000" w:rsidRPr="00000000">
        <w:rPr>
          <w:rtl w:val="0"/>
        </w:rPr>
      </w:r>
    </w:p>
    <w:p w:rsidR="00000000" w:rsidDel="00000000" w:rsidP="00000000" w:rsidRDefault="00000000" w:rsidRPr="00000000" w14:paraId="0000006A">
      <w:pPr>
        <w:ind w:left="0" w:firstLine="0"/>
        <w:rPr/>
      </w:pPr>
      <w:r w:rsidDel="00000000" w:rsidR="00000000" w:rsidRPr="00000000">
        <w:rPr>
          <w:rtl w:val="0"/>
        </w:rPr>
      </w:r>
    </w:p>
    <w:p w:rsidR="00000000" w:rsidDel="00000000" w:rsidP="00000000" w:rsidRDefault="00000000" w:rsidRPr="00000000" w14:paraId="0000006B">
      <w:pPr>
        <w:spacing w:line="276" w:lineRule="auto"/>
        <w:rPr>
          <w:highlight w:val="white"/>
        </w:rPr>
      </w:pPr>
      <w:r w:rsidDel="00000000" w:rsidR="00000000" w:rsidRPr="00000000">
        <w:rPr>
          <w:rtl w:val="0"/>
        </w:rPr>
        <w:t xml:space="preserve">4</w:t>
      </w:r>
      <w:r w:rsidDel="00000000" w:rsidR="00000000" w:rsidRPr="00000000">
        <w:rPr>
          <w:rtl w:val="0"/>
        </w:rPr>
        <w:t xml:space="preserve">. </w:t>
      </w:r>
      <w:r w:rsidDel="00000000" w:rsidR="00000000" w:rsidRPr="00000000">
        <w:rPr>
          <w:color w:val="0000ff"/>
          <w:rtl w:val="0"/>
        </w:rPr>
        <w:t xml:space="preserve">    </w:t>
      </w:r>
      <w:r w:rsidDel="00000000" w:rsidR="00000000" w:rsidRPr="00000000">
        <w:rPr>
          <w:highlight w:val="white"/>
          <w:rtl w:val="0"/>
        </w:rPr>
        <w:t xml:space="preserve">Install SimpleJSON.</w:t>
      </w:r>
    </w:p>
    <w:p w:rsidR="00000000" w:rsidDel="00000000" w:rsidP="00000000" w:rsidRDefault="00000000" w:rsidRPr="00000000" w14:paraId="0000006C">
      <w:pPr>
        <w:rPr>
          <w:rFonts w:ascii="Courier New" w:cs="Courier New" w:eastAsia="Courier New" w:hAnsi="Courier New"/>
          <w:color w:val="0000ff"/>
          <w:highlight w:val="white"/>
        </w:rPr>
      </w:pPr>
      <w:r w:rsidDel="00000000" w:rsidR="00000000" w:rsidRPr="00000000">
        <w:rPr>
          <w:rFonts w:ascii="Courier New" w:cs="Courier New" w:eastAsia="Courier New" w:hAnsi="Courier New"/>
          <w:color w:val="0000ff"/>
          <w:highlight w:val="white"/>
          <w:rtl w:val="0"/>
        </w:rPr>
        <w:t xml:space="preserve">conda install -y simplejson</w:t>
      </w:r>
    </w:p>
    <w:p w:rsidR="00000000" w:rsidDel="00000000" w:rsidP="00000000" w:rsidRDefault="00000000" w:rsidRPr="00000000" w14:paraId="0000006D">
      <w:pPr>
        <w:rPr>
          <w:color w:val="0000ff"/>
          <w:sz w:val="21"/>
          <w:szCs w:val="21"/>
          <w:highlight w:val="white"/>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5</w:t>
      </w:r>
      <w:r w:rsidDel="00000000" w:rsidR="00000000" w:rsidRPr="00000000">
        <w:rPr>
          <w:rtl w:val="0"/>
        </w:rPr>
        <w:t xml:space="preserve">.     Check to see if PIP is already installed by looking at its version. (pip should already come installed with Python).</w:t>
      </w:r>
    </w:p>
    <w:p w:rsidR="00000000" w:rsidDel="00000000" w:rsidP="00000000" w:rsidRDefault="00000000" w:rsidRPr="00000000" w14:paraId="0000006F">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pip --version</w:t>
      </w:r>
    </w:p>
    <w:p w:rsidR="00000000" w:rsidDel="00000000" w:rsidP="00000000" w:rsidRDefault="00000000" w:rsidRPr="00000000" w14:paraId="00000070">
      <w:pPr>
        <w:rPr>
          <w:color w:val="0000ff"/>
        </w:rPr>
      </w:pPr>
      <w:r w:rsidDel="00000000" w:rsidR="00000000" w:rsidRPr="00000000">
        <w:rPr>
          <w:rtl w:val="0"/>
        </w:rPr>
      </w:r>
    </w:p>
    <w:p w:rsidR="00000000" w:rsidDel="00000000" w:rsidP="00000000" w:rsidRDefault="00000000" w:rsidRPr="00000000" w14:paraId="00000071">
      <w:pPr>
        <w:ind w:left="0" w:firstLine="0"/>
        <w:rPr/>
      </w:pPr>
      <w:r w:rsidDel="00000000" w:rsidR="00000000" w:rsidRPr="00000000">
        <w:rPr>
          <w:rtl w:val="0"/>
        </w:rPr>
        <w:t xml:space="preserve">5a</w:t>
      </w:r>
      <w:r w:rsidDel="00000000" w:rsidR="00000000" w:rsidRPr="00000000">
        <w:rPr>
          <w:rtl w:val="0"/>
        </w:rPr>
        <w:t xml:space="preserve">.    If not already installed, Install PIP into the ee-python conda environment, so that it can be used to install Python packages that are not available as conda packages, but are available in the Python Package Index (</w:t>
      </w:r>
      <w:hyperlink r:id="rId29">
        <w:r w:rsidDel="00000000" w:rsidR="00000000" w:rsidRPr="00000000">
          <w:rPr>
            <w:color w:val="1155cc"/>
            <w:u w:val="single"/>
            <w:rtl w:val="0"/>
          </w:rPr>
          <w:t xml:space="preserve">PyPI</w:t>
        </w:r>
      </w:hyperlink>
      <w:r w:rsidDel="00000000" w:rsidR="00000000" w:rsidRPr="00000000">
        <w:rPr>
          <w:rtl w:val="0"/>
        </w:rPr>
        <w:t xml:space="preserve">).</w:t>
      </w:r>
    </w:p>
    <w:p w:rsidR="00000000" w:rsidDel="00000000" w:rsidP="00000000" w:rsidRDefault="00000000" w:rsidRPr="00000000" w14:paraId="00000072">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conda install -y pip</w:t>
      </w:r>
      <w:r w:rsidDel="00000000" w:rsidR="00000000" w:rsidRPr="00000000">
        <w:rPr>
          <w:rtl w:val="0"/>
        </w:rPr>
      </w:r>
    </w:p>
    <w:p w:rsidR="00000000" w:rsidDel="00000000" w:rsidP="00000000" w:rsidRDefault="00000000" w:rsidRPr="00000000" w14:paraId="00000073">
      <w:pPr>
        <w:rPr>
          <w:color w:val="0000ff"/>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6</w:t>
      </w:r>
      <w:r w:rsidDel="00000000" w:rsidR="00000000" w:rsidRPr="00000000">
        <w:rPr>
          <w:rtl w:val="0"/>
        </w:rPr>
        <w:t xml:space="preserve">.     Next install the Earth Engine Python API package </w:t>
      </w:r>
      <w:r w:rsidDel="00000000" w:rsidR="00000000" w:rsidRPr="00000000">
        <w:rPr>
          <w:b w:val="1"/>
          <w:rtl w:val="0"/>
        </w:rPr>
        <w:t xml:space="preserve">using pip</w:t>
      </w:r>
      <w:r w:rsidDel="00000000" w:rsidR="00000000" w:rsidRPr="00000000">
        <w:rPr>
          <w:rtl w:val="0"/>
        </w:rPr>
        <w:t xml:space="preserve"> </w:t>
      </w:r>
      <w:r w:rsidDel="00000000" w:rsidR="00000000" w:rsidRPr="00000000">
        <w:rPr>
          <w:b w:val="1"/>
          <w:i w:val="1"/>
          <w:rtl w:val="0"/>
        </w:rPr>
        <w:t xml:space="preserve">(</w:t>
      </w:r>
      <w:r w:rsidDel="00000000" w:rsidR="00000000" w:rsidRPr="00000000">
        <w:rPr>
          <w:b w:val="1"/>
          <w:i w:val="1"/>
          <w:u w:val="single"/>
          <w:rtl w:val="0"/>
        </w:rPr>
        <w:t xml:space="preserve">recommended method</w:t>
      </w:r>
      <w:r w:rsidDel="00000000" w:rsidR="00000000" w:rsidRPr="00000000">
        <w:rPr>
          <w:b w:val="1"/>
          <w:i w:val="1"/>
          <w:rtl w:val="0"/>
        </w:rPr>
        <w:t xml:space="preserve">)</w:t>
      </w:r>
      <w:r w:rsidDel="00000000" w:rsidR="00000000" w:rsidRPr="00000000">
        <w:rPr>
          <w:rtl w:val="0"/>
        </w:rPr>
        <w:t xml:space="preserve">.</w:t>
      </w:r>
    </w:p>
    <w:p w:rsidR="00000000" w:rsidDel="00000000" w:rsidP="00000000" w:rsidRDefault="00000000" w:rsidRPr="00000000" w14:paraId="00000075">
      <w:pPr>
        <w:ind w:left="0" w:firstLine="0"/>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pip install earthengine-api</w:t>
      </w:r>
    </w:p>
    <w:p w:rsidR="00000000" w:rsidDel="00000000" w:rsidP="00000000" w:rsidRDefault="00000000" w:rsidRPr="00000000" w14:paraId="00000076">
      <w:pPr>
        <w:ind w:left="0" w:firstLine="0"/>
        <w:rPr/>
      </w:pPr>
      <w:r w:rsidDel="00000000" w:rsidR="00000000" w:rsidRPr="00000000">
        <w:rPr>
          <w:rtl w:val="0"/>
        </w:rPr>
      </w:r>
    </w:p>
    <w:bookmarkStart w:colFirst="0" w:colLast="0" w:name="9jk75k5owt6h" w:id="6"/>
    <w:bookmarkEnd w:id="6"/>
    <w:p w:rsidR="00000000" w:rsidDel="00000000" w:rsidP="00000000" w:rsidRDefault="00000000" w:rsidRPr="00000000" w14:paraId="00000077">
      <w:pPr>
        <w:ind w:left="720" w:firstLine="0"/>
        <w:rPr>
          <w:color w:val="cc0000"/>
        </w:rPr>
      </w:pPr>
      <w:r w:rsidDel="00000000" w:rsidR="00000000" w:rsidRPr="00000000">
        <w:rPr>
          <w:b w:val="1"/>
          <w:rtl w:val="0"/>
        </w:rPr>
        <w:t xml:space="preserve">NOTE:</w:t>
      </w:r>
      <w:r w:rsidDel="00000000" w:rsidR="00000000" w:rsidRPr="00000000">
        <w:rPr>
          <w:rtl w:val="0"/>
        </w:rPr>
        <w:t xml:space="preserve"> (EROS users)</w:t>
      </w:r>
      <w:r w:rsidDel="00000000" w:rsidR="00000000" w:rsidRPr="00000000">
        <w:rPr>
          <w:color w:val="cc0000"/>
          <w:rtl w:val="0"/>
        </w:rPr>
        <w:t xml:space="preserve"> </w:t>
      </w:r>
      <w:r w:rsidDel="00000000" w:rsidR="00000000" w:rsidRPr="00000000">
        <w:rPr>
          <w:rtl w:val="0"/>
        </w:rPr>
        <w:t xml:space="preserve">If unsuccessful and </w:t>
      </w:r>
      <w:r w:rsidDel="00000000" w:rsidR="00000000" w:rsidRPr="00000000">
        <w:rPr>
          <w:color w:val="ff0000"/>
          <w:rtl w:val="0"/>
        </w:rPr>
        <w:t xml:space="preserve">SSL Errors</w:t>
      </w:r>
      <w:r w:rsidDel="00000000" w:rsidR="00000000" w:rsidRPr="00000000">
        <w:rPr>
          <w:rtl w:val="0"/>
        </w:rPr>
        <w:t xml:space="preserve"> appear, first try</w:t>
      </w:r>
      <w:r w:rsidDel="00000000" w:rsidR="00000000" w:rsidRPr="00000000">
        <w:rPr>
          <w:color w:val="cc0000"/>
          <w:rtl w:val="0"/>
        </w:rPr>
        <w:t xml:space="preserve"> </w:t>
      </w:r>
    </w:p>
    <w:p w:rsidR="00000000" w:rsidDel="00000000" w:rsidP="00000000" w:rsidRDefault="00000000" w:rsidRPr="00000000" w14:paraId="00000078">
      <w:pPr>
        <w:ind w:left="720" w:firstLine="0"/>
        <w:rPr>
          <w:rFonts w:ascii="Courier New" w:cs="Courier New" w:eastAsia="Courier New" w:hAnsi="Courier New"/>
          <w:color w:val="0000ff"/>
          <w:u w:val="single"/>
        </w:rPr>
      </w:pPr>
      <w:r w:rsidDel="00000000" w:rsidR="00000000" w:rsidRPr="00000000">
        <w:rPr>
          <w:rFonts w:ascii="Courier New" w:cs="Courier New" w:eastAsia="Courier New" w:hAnsi="Courier New"/>
          <w:color w:val="0000ff"/>
          <w:rtl w:val="0"/>
        </w:rPr>
        <w:t xml:space="preserve">pip install earthengine-api -i </w:t>
      </w:r>
      <w:hyperlink r:id="rId30">
        <w:r w:rsidDel="00000000" w:rsidR="00000000" w:rsidRPr="00000000">
          <w:rPr>
            <w:rFonts w:ascii="Courier New" w:cs="Courier New" w:eastAsia="Courier New" w:hAnsi="Courier New"/>
            <w:color w:val="1155cc"/>
            <w:u w:val="single"/>
            <w:rtl w:val="0"/>
          </w:rPr>
          <w:t xml:space="preserve">https://pypi.org/simple/</w:t>
        </w:r>
      </w:hyperlink>
      <w:r w:rsidDel="00000000" w:rsidR="00000000" w:rsidRPr="00000000">
        <w:rPr>
          <w:rtl w:val="0"/>
        </w:rPr>
      </w:r>
    </w:p>
    <w:p w:rsidR="00000000" w:rsidDel="00000000" w:rsidP="00000000" w:rsidRDefault="00000000" w:rsidRPr="00000000" w14:paraId="00000079">
      <w:pPr>
        <w:ind w:left="720" w:firstLine="0"/>
        <w:rPr/>
      </w:pPr>
      <w:r w:rsidDel="00000000" w:rsidR="00000000" w:rsidRPr="00000000">
        <w:rPr>
          <w:rtl w:val="0"/>
        </w:rPr>
        <w:t xml:space="preserve">But may require a permanent pip fix solution per:</w:t>
      </w:r>
    </w:p>
    <w:p w:rsidR="00000000" w:rsidDel="00000000" w:rsidP="00000000" w:rsidRDefault="00000000" w:rsidRPr="00000000" w14:paraId="0000007A">
      <w:pPr>
        <w:ind w:left="720" w:firstLine="0"/>
        <w:rPr/>
      </w:pPr>
      <w:hyperlink r:id="rId31">
        <w:r w:rsidDel="00000000" w:rsidR="00000000" w:rsidRPr="00000000">
          <w:rPr>
            <w:color w:val="1155cc"/>
            <w:u w:val="single"/>
            <w:rtl w:val="0"/>
          </w:rPr>
          <w:t xml:space="preserve">https://stackoverflow.com/a/29751768</w:t>
        </w:r>
      </w:hyperlink>
      <w:r w:rsidDel="00000000" w:rsidR="00000000" w:rsidRPr="00000000">
        <w:rPr>
          <w:rtl w:val="0"/>
        </w:rPr>
        <w:t xml:space="preserve"> which requires admin</w:t>
      </w:r>
    </w:p>
    <w:p w:rsidR="00000000" w:rsidDel="00000000" w:rsidP="00000000" w:rsidRDefault="00000000" w:rsidRPr="00000000" w14:paraId="0000007B">
      <w:pPr>
        <w:ind w:left="720" w:firstLine="0"/>
        <w:rPr/>
      </w:pPr>
      <w:r w:rsidDel="00000000" w:rsidR="00000000" w:rsidRPr="00000000">
        <w:rPr>
          <w:rtl w:val="0"/>
        </w:rPr>
        <w:t xml:space="preserve">privileges to modify the existing pip.ini config file to this:</w:t>
      </w:r>
    </w:p>
    <w:p w:rsidR="00000000" w:rsidDel="00000000" w:rsidP="00000000" w:rsidRDefault="00000000" w:rsidRPr="00000000" w14:paraId="0000007C">
      <w:pPr>
        <w:ind w:left="720" w:firstLine="0"/>
        <w:rPr/>
      </w:pPr>
      <w:r w:rsidDel="00000000" w:rsidR="00000000" w:rsidRPr="00000000">
        <w:rPr/>
        <w:drawing>
          <wp:inline distB="114300" distT="114300" distL="114300" distR="114300">
            <wp:extent cx="4005898" cy="2214563"/>
            <wp:effectExtent b="12700" l="12700" r="12700" t="12700"/>
            <wp:docPr id="1" name="image1.png"/>
            <a:graphic>
              <a:graphicData uri="http://schemas.openxmlformats.org/drawingml/2006/picture">
                <pic:pic>
                  <pic:nvPicPr>
                    <pic:cNvPr id="0" name="image1.png"/>
                    <pic:cNvPicPr preferRelativeResize="0"/>
                  </pic:nvPicPr>
                  <pic:blipFill>
                    <a:blip r:embed="rId32"/>
                    <a:srcRect b="0" l="0" r="0" t="0"/>
                    <a:stretch>
                      <a:fillRect/>
                    </a:stretch>
                  </pic:blipFill>
                  <pic:spPr>
                    <a:xfrm>
                      <a:off x="0" y="0"/>
                      <a:ext cx="4005898" cy="2214563"/>
                    </a:xfrm>
                    <a:prstGeom prst="rect"/>
                    <a:ln w="12700">
                      <a:solidFill>
                        <a:srgbClr val="434343"/>
                      </a:solidFill>
                      <a:prstDash val="solid"/>
                    </a:ln>
                  </pic:spPr>
                </pic:pic>
              </a:graphicData>
            </a:graphic>
          </wp:inline>
        </w:drawing>
      </w:r>
      <w:r w:rsidDel="00000000" w:rsidR="00000000" w:rsidRPr="00000000">
        <w:rPr>
          <w:rtl w:val="0"/>
        </w:rPr>
      </w:r>
    </w:p>
    <w:p w:rsidR="00000000" w:rsidDel="00000000" w:rsidP="00000000" w:rsidRDefault="00000000" w:rsidRPr="00000000" w14:paraId="0000007D">
      <w:pPr>
        <w:ind w:left="720" w:firstLine="0"/>
        <w:rPr/>
      </w:pPr>
      <w:r w:rsidDel="00000000" w:rsidR="00000000" w:rsidRPr="00000000">
        <w:rPr>
          <w:b w:val="1"/>
          <w:color w:val="cc0000"/>
          <w:rtl w:val="0"/>
        </w:rPr>
        <w:t xml:space="preserve">**</w:t>
      </w:r>
      <w:r w:rsidDel="00000000" w:rsidR="00000000" w:rsidRPr="00000000">
        <w:rPr>
          <w:rtl w:val="0"/>
        </w:rPr>
        <w:t xml:space="preserve">If pip still doesn’t work, could instead try to use</w:t>
      </w:r>
    </w:p>
    <w:p w:rsidR="00000000" w:rsidDel="00000000" w:rsidP="00000000" w:rsidRDefault="00000000" w:rsidRPr="00000000" w14:paraId="0000007E">
      <w:pPr>
        <w:ind w:firstLine="720"/>
        <w:rPr/>
      </w:pPr>
      <w:r w:rsidDel="00000000" w:rsidR="00000000" w:rsidRPr="00000000">
        <w:rPr>
          <w:b w:val="1"/>
          <w:rtl w:val="0"/>
        </w:rPr>
        <w:t xml:space="preserve">Option 2:</w:t>
      </w:r>
      <w:r w:rsidDel="00000000" w:rsidR="00000000" w:rsidRPr="00000000">
        <w:rPr>
          <w:rtl w:val="0"/>
        </w:rPr>
        <w:t xml:space="preserve"> using conda</w:t>
      </w:r>
      <w:r w:rsidDel="00000000" w:rsidR="00000000" w:rsidRPr="00000000">
        <w:rPr>
          <w:rtl w:val="0"/>
        </w:rPr>
      </w:r>
    </w:p>
    <w:p w:rsidR="00000000" w:rsidDel="00000000" w:rsidP="00000000" w:rsidRDefault="00000000" w:rsidRPr="00000000" w14:paraId="0000007F">
      <w:pPr>
        <w:ind w:left="720" w:firstLine="0"/>
        <w:rPr>
          <w:b w:val="1"/>
        </w:rPr>
      </w:pPr>
      <w:r w:rsidDel="00000000" w:rsidR="00000000" w:rsidRPr="00000000">
        <w:rPr>
          <w:rFonts w:ascii="Courier New" w:cs="Courier New" w:eastAsia="Courier New" w:hAnsi="Courier New"/>
          <w:color w:val="0000ff"/>
          <w:rtl w:val="0"/>
        </w:rPr>
        <w:t xml:space="preserve">conda install earthengine-api</w:t>
      </w:r>
      <w:r w:rsidDel="00000000" w:rsidR="00000000" w:rsidRPr="00000000">
        <w:rPr>
          <w:rFonts w:ascii="Courier New" w:cs="Courier New" w:eastAsia="Courier New" w:hAnsi="Courier New"/>
          <w:b w:val="1"/>
          <w:rtl w:val="0"/>
        </w:rPr>
        <w:t xml:space="preserve"> </w:t>
      </w:r>
      <w:r w:rsidDel="00000000" w:rsidR="00000000" w:rsidRPr="00000000">
        <w:rPr>
          <w:rtl w:val="0"/>
        </w:rPr>
        <w:t xml:space="preserve">(installs from </w:t>
      </w:r>
      <w:hyperlink r:id="rId33">
        <w:r w:rsidDel="00000000" w:rsidR="00000000" w:rsidRPr="00000000">
          <w:rPr>
            <w:color w:val="1155cc"/>
            <w:u w:val="single"/>
            <w:rtl w:val="0"/>
          </w:rPr>
          <w:t xml:space="preserve">conda forge</w:t>
        </w:r>
      </w:hyperlink>
      <w:r w:rsidDel="00000000" w:rsidR="00000000" w:rsidRPr="00000000">
        <w:rPr>
          <w:b w:val="1"/>
          <w:rtl w:val="0"/>
        </w:rPr>
        <w:t xml:space="preserve">)</w:t>
      </w:r>
    </w:p>
    <w:p w:rsidR="00000000" w:rsidDel="00000000" w:rsidP="00000000" w:rsidRDefault="00000000" w:rsidRPr="00000000" w14:paraId="00000080">
      <w:pPr>
        <w:ind w:left="720" w:firstLine="0"/>
        <w:rPr/>
      </w:pPr>
      <w:r w:rsidDel="00000000" w:rsidR="00000000" w:rsidRPr="00000000">
        <w:rPr>
          <w:rtl w:val="0"/>
        </w:rPr>
        <w:t xml:space="preserve">or</w:t>
      </w:r>
      <w:r w:rsidDel="00000000" w:rsidR="00000000" w:rsidRPr="00000000">
        <w:rPr>
          <w:rtl w:val="0"/>
        </w:rPr>
      </w:r>
    </w:p>
    <w:p w:rsidR="00000000" w:rsidDel="00000000" w:rsidP="00000000" w:rsidRDefault="00000000" w:rsidRPr="00000000" w14:paraId="00000081">
      <w:pPr>
        <w:ind w:left="720" w:firstLine="0"/>
        <w:rPr/>
      </w:pPr>
      <w:r w:rsidDel="00000000" w:rsidR="00000000" w:rsidRPr="00000000">
        <w:rPr>
          <w:b w:val="1"/>
          <w:rtl w:val="0"/>
        </w:rPr>
        <w:t xml:space="preserve">Option 3:</w:t>
      </w:r>
      <w:r w:rsidDel="00000000" w:rsidR="00000000" w:rsidRPr="00000000">
        <w:rPr>
          <w:rtl w:val="0"/>
        </w:rPr>
        <w:t xml:space="preserve"> using easy_install instead of pip or conda</w:t>
      </w:r>
    </w:p>
    <w:p w:rsidR="00000000" w:rsidDel="00000000" w:rsidP="00000000" w:rsidRDefault="00000000" w:rsidRPr="00000000" w14:paraId="00000082">
      <w:pPr>
        <w:ind w:left="720" w:firstLine="0"/>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easy_install earthengine-api</w:t>
      </w:r>
      <w:r w:rsidDel="00000000" w:rsidR="00000000" w:rsidRPr="00000000">
        <w:rPr>
          <w:rtl w:val="0"/>
        </w:rPr>
      </w:r>
    </w:p>
    <w:p w:rsidR="00000000" w:rsidDel="00000000" w:rsidP="00000000" w:rsidRDefault="00000000" w:rsidRPr="00000000" w14:paraId="00000083">
      <w:pPr>
        <w:ind w:left="720" w:firstLine="0"/>
        <w:rPr>
          <w:color w:val="0000ff"/>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7</w:t>
      </w:r>
      <w:r w:rsidDel="00000000" w:rsidR="00000000" w:rsidRPr="00000000">
        <w:rPr>
          <w:rtl w:val="0"/>
        </w:rPr>
        <w:t xml:space="preserve">.     Test that you can successfully import the Earth Engine API package, by running:</w:t>
      </w:r>
    </w:p>
    <w:p w:rsidR="00000000" w:rsidDel="00000000" w:rsidP="00000000" w:rsidRDefault="00000000" w:rsidRPr="00000000" w14:paraId="00000085">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python -c "import ee; print ee.__version__"</w:t>
      </w:r>
    </w:p>
    <w:p w:rsidR="00000000" w:rsidDel="00000000" w:rsidP="00000000" w:rsidRDefault="00000000" w:rsidRPr="00000000" w14:paraId="00000086">
      <w:pPr>
        <w:ind w:left="720" w:firstLine="0"/>
        <w:rPr>
          <w:i w:val="1"/>
        </w:rPr>
      </w:pPr>
      <w:r w:rsidDel="00000000" w:rsidR="00000000" w:rsidRPr="00000000">
        <w:rPr>
          <w:b w:val="1"/>
          <w:rtl w:val="0"/>
        </w:rPr>
        <w:t xml:space="preserve">Note for Windows users:</w:t>
      </w:r>
      <w:r w:rsidDel="00000000" w:rsidR="00000000" w:rsidRPr="00000000">
        <w:rPr>
          <w:rtl w:val="0"/>
        </w:rPr>
        <w:t xml:space="preserve"> </w:t>
      </w:r>
      <w:r w:rsidDel="00000000" w:rsidR="00000000" w:rsidRPr="00000000">
        <w:rPr>
          <w:i w:val="1"/>
          <w:rtl w:val="0"/>
        </w:rPr>
        <w:t xml:space="preserve">Make sure that you execute this command in a directory that does not contains python.exe (such as the default Anaconda Command Prompt) , so that the python command correctly executes the python executable in the conda environment and has access to the Python packages that you have installed.</w:t>
      </w:r>
    </w:p>
    <w:p w:rsidR="00000000" w:rsidDel="00000000" w:rsidP="00000000" w:rsidRDefault="00000000" w:rsidRPr="00000000" w14:paraId="00000087">
      <w:pPr>
        <w:rPr>
          <w:i w:val="1"/>
        </w:rPr>
      </w:pPr>
      <w:r w:rsidDel="00000000" w:rsidR="00000000" w:rsidRPr="00000000">
        <w:rPr>
          <w:rtl w:val="0"/>
        </w:rPr>
      </w:r>
    </w:p>
    <w:p w:rsidR="00000000" w:rsidDel="00000000" w:rsidP="00000000" w:rsidRDefault="00000000" w:rsidRPr="00000000" w14:paraId="00000088">
      <w:pPr>
        <w:pStyle w:val="Heading2"/>
        <w:keepNext w:val="0"/>
        <w:keepLines w:val="0"/>
        <w:spacing w:after="80" w:lineRule="auto"/>
        <w:rPr>
          <w:b w:val="1"/>
          <w:sz w:val="34"/>
          <w:szCs w:val="34"/>
        </w:rPr>
      </w:pPr>
      <w:bookmarkStart w:colFirst="0" w:colLast="0" w:name="_rocql3ojbg4r" w:id="7"/>
      <w:bookmarkEnd w:id="7"/>
      <w:r w:rsidDel="00000000" w:rsidR="00000000" w:rsidRPr="00000000">
        <w:rPr>
          <w:b w:val="1"/>
          <w:sz w:val="34"/>
          <w:szCs w:val="34"/>
          <w:rtl w:val="0"/>
        </w:rPr>
        <w:t xml:space="preserve">Authenticating to Earth Engine</w:t>
      </w:r>
    </w:p>
    <w:p w:rsidR="00000000" w:rsidDel="00000000" w:rsidP="00000000" w:rsidRDefault="00000000" w:rsidRPr="00000000" w14:paraId="00000089">
      <w:pPr>
        <w:rPr/>
      </w:pPr>
      <w:r w:rsidDel="00000000" w:rsidR="00000000" w:rsidRPr="00000000">
        <w:rPr>
          <w:rtl w:val="0"/>
        </w:rPr>
        <w:t xml:space="preserve">To setup your connection to the Earth Engine servers, follow the instructions in the Setting Up Authentication Credentials section of the Developer's Guide found </w:t>
      </w:r>
      <w:hyperlink r:id="rId34">
        <w:r w:rsidDel="00000000" w:rsidR="00000000" w:rsidRPr="00000000">
          <w:rPr>
            <w:color w:val="1155cc"/>
            <w:u w:val="single"/>
            <w:rtl w:val="0"/>
          </w:rPr>
          <w:t xml:space="preserve">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A">
      <w:pPr>
        <w:rPr/>
      </w:pPr>
      <w:r w:rsidDel="00000000" w:rsidR="00000000" w:rsidRPr="00000000">
        <w:rPr>
          <w:b w:val="1"/>
          <w:rtl w:val="0"/>
        </w:rPr>
        <w:t xml:space="preserve">Note:</w:t>
      </w:r>
      <w:r w:rsidDel="00000000" w:rsidR="00000000" w:rsidRPr="00000000">
        <w:rPr>
          <w:rtl w:val="0"/>
        </w:rPr>
        <w:t xml:space="preserve"> Be sure to have a browser that enables cookies when performing the authentication steps here. (Chrome should work, IE admin settings might not?)</w:t>
      </w:r>
    </w:p>
    <w:p w:rsidR="00000000" w:rsidDel="00000000" w:rsidP="00000000" w:rsidRDefault="00000000" w:rsidRPr="00000000" w14:paraId="0000008B">
      <w:pPr>
        <w:rPr/>
      </w:pPr>
      <w:r w:rsidDel="00000000" w:rsidR="00000000" w:rsidRPr="00000000">
        <w:rPr>
          <w:b w:val="1"/>
          <w:rtl w:val="0"/>
        </w:rPr>
        <w:t xml:space="preserve">Note for EROS users (as of: 4/18/18):</w:t>
      </w:r>
      <w:r w:rsidDel="00000000" w:rsidR="00000000" w:rsidRPr="00000000">
        <w:rPr>
          <w:rtl w:val="0"/>
        </w:rPr>
        <w:t xml:space="preserve"> Authenticating behind the EROS WAF to the Google Servers sometimes bumps into </w:t>
      </w:r>
      <w:r w:rsidDel="00000000" w:rsidR="00000000" w:rsidRPr="00000000">
        <w:rPr>
          <w:i w:val="1"/>
          <w:color w:val="ff0000"/>
          <w:rtl w:val="0"/>
        </w:rPr>
        <w:t xml:space="preserve">SSL Handshake Errors</w:t>
      </w:r>
      <w:r w:rsidDel="00000000" w:rsidR="00000000" w:rsidRPr="00000000">
        <w:rPr>
          <w:rtl w:val="0"/>
        </w:rPr>
        <w:t xml:space="preserve"> (per the DOI Security Cert)</w:t>
      </w:r>
      <w:r w:rsidDel="00000000" w:rsidR="00000000" w:rsidRPr="00000000">
        <w:rPr>
          <w:rtl w:val="0"/>
        </w:rPr>
        <w:t xml:space="preserve">. This is the same known issue with authenticating to the Google Cloud Platform (i.e. gsutil, Cloud SDK, etc.). Helpdesk has/had an open ticket regarding this issue, but it might not affect everyone equally. Depending on what set of ports CITT opens up, you </w:t>
      </w:r>
      <w:r w:rsidDel="00000000" w:rsidR="00000000" w:rsidRPr="00000000">
        <w:rPr>
          <w:i w:val="1"/>
          <w:rtl w:val="0"/>
        </w:rPr>
        <w:t xml:space="preserve">might</w:t>
      </w:r>
      <w:r w:rsidDel="00000000" w:rsidR="00000000" w:rsidRPr="00000000">
        <w:rPr>
          <w:rtl w:val="0"/>
        </w:rPr>
        <w:t xml:space="preserve"> need to connect to the </w:t>
      </w:r>
      <w:r w:rsidDel="00000000" w:rsidR="00000000" w:rsidRPr="00000000">
        <w:rPr>
          <w:b w:val="1"/>
          <w:color w:val="0000ff"/>
          <w:rtl w:val="0"/>
        </w:rPr>
        <w:t xml:space="preserve">Colorado VPN</w:t>
      </w:r>
      <w:r w:rsidDel="00000000" w:rsidR="00000000" w:rsidRPr="00000000">
        <w:rPr>
          <w:rtl w:val="0"/>
        </w:rPr>
        <w:t xml:space="preserve"> before authenticating with Earth Engine, for now...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ind w:left="0" w:firstLine="0"/>
        <w:rPr/>
      </w:pPr>
      <w:r w:rsidDel="00000000" w:rsidR="00000000" w:rsidRPr="00000000">
        <w:rPr>
          <w:rtl w:val="0"/>
        </w:rPr>
        <w:t xml:space="preserve">1. </w:t>
      </w:r>
      <w:r w:rsidDel="00000000" w:rsidR="00000000" w:rsidRPr="00000000">
        <w:rPr>
          <w:rtl w:val="0"/>
        </w:rPr>
        <w:t xml:space="preserve">Authenticate to the Earth Engine servers by using the following command </w:t>
      </w:r>
      <w:hyperlink r:id="rId35">
        <w:r w:rsidDel="00000000" w:rsidR="00000000" w:rsidRPr="00000000">
          <w:rPr>
            <w:color w:val="1155cc"/>
            <w:u w:val="single"/>
            <w:rtl w:val="0"/>
          </w:rPr>
          <w:t xml:space="preserve">(instructions here)</w:t>
        </w:r>
      </w:hyperlink>
      <w:r w:rsidDel="00000000" w:rsidR="00000000" w:rsidRPr="00000000">
        <w:rPr>
          <w:rtl w:val="0"/>
        </w:rPr>
        <w:t xml:space="preserve">:</w:t>
      </w:r>
    </w:p>
    <w:p w:rsidR="00000000" w:rsidDel="00000000" w:rsidP="00000000" w:rsidRDefault="00000000" w:rsidRPr="00000000" w14:paraId="0000008E">
      <w:pPr>
        <w:ind w:left="0" w:firstLine="0"/>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earthengine authenticate</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b w:val="1"/>
          <w:rtl w:val="0"/>
        </w:rPr>
        <w:t xml:space="preserve">Set up your GEE Authentication credentials following </w:t>
      </w:r>
      <w:hyperlink r:id="rId36">
        <w:r w:rsidDel="00000000" w:rsidR="00000000" w:rsidRPr="00000000">
          <w:rPr>
            <w:b w:val="1"/>
            <w:color w:val="1155cc"/>
            <w:u w:val="single"/>
            <w:rtl w:val="0"/>
          </w:rPr>
          <w:t xml:space="preserve">these instructions</w:t>
        </w:r>
      </w:hyperlink>
      <w:r w:rsidDel="00000000" w:rsidR="00000000" w:rsidRPr="00000000">
        <w:rPr>
          <w:rtl w:val="0"/>
        </w:rPr>
        <w:t xml:space="preserve">.</w:t>
      </w:r>
    </w:p>
    <w:p w:rsidR="00000000" w:rsidDel="00000000" w:rsidP="00000000" w:rsidRDefault="00000000" w:rsidRPr="00000000" w14:paraId="00000091">
      <w:pPr>
        <w:rPr>
          <w:color w:val="212121"/>
        </w:rPr>
      </w:pPr>
      <w:r w:rsidDel="00000000" w:rsidR="00000000" w:rsidRPr="00000000">
        <w:rPr>
          <w:rtl w:val="0"/>
        </w:rPr>
        <w:t xml:space="preserve">1.     </w:t>
      </w:r>
      <w:r w:rsidDel="00000000" w:rsidR="00000000" w:rsidRPr="00000000">
        <w:rPr>
          <w:color w:val="212121"/>
          <w:rtl w:val="0"/>
        </w:rPr>
        <w:t xml:space="preserve">The Earth Engine APIs use the </w:t>
      </w:r>
      <w:hyperlink r:id="rId37">
        <w:r w:rsidDel="00000000" w:rsidR="00000000" w:rsidRPr="00000000">
          <w:rPr>
            <w:color w:val="1155cc"/>
            <w:u w:val="single"/>
            <w:rtl w:val="0"/>
          </w:rPr>
          <w:t xml:space="preserve">OAuth 2.0 protocol</w:t>
        </w:r>
      </w:hyperlink>
      <w:r w:rsidDel="00000000" w:rsidR="00000000" w:rsidRPr="00000000">
        <w:rPr>
          <w:color w:val="212121"/>
          <w:rtl w:val="0"/>
        </w:rPr>
        <w:t xml:space="preserve"> for authenticating clients. In order to authenticate, you will need to first setup a credentials file on your computer that authorizes access to Earth Engine on behalf of your Google account.</w:t>
      </w:r>
    </w:p>
    <w:p w:rsidR="00000000" w:rsidDel="00000000" w:rsidP="00000000" w:rsidRDefault="00000000" w:rsidRPr="00000000" w14:paraId="00000092">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python -c "import ee; ee.Initialize()"</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b w:val="1"/>
        </w:rPr>
      </w:pPr>
      <w:r w:rsidDel="00000000" w:rsidR="00000000" w:rsidRPr="00000000">
        <w:rPr>
          <w:b w:val="1"/>
          <w:i w:val="1"/>
          <w:rtl w:val="0"/>
        </w:rPr>
        <w:t xml:space="preserve">[Optionally]</w:t>
      </w:r>
      <w:r w:rsidDel="00000000" w:rsidR="00000000" w:rsidRPr="00000000">
        <w:rPr>
          <w:b w:val="1"/>
          <w:rtl w:val="0"/>
        </w:rPr>
        <w:t xml:space="preserve"> Test the GEE API Command Line tools</w:t>
      </w:r>
    </w:p>
    <w:p w:rsidR="00000000" w:rsidDel="00000000" w:rsidP="00000000" w:rsidRDefault="00000000" w:rsidRPr="00000000" w14:paraId="00000095">
      <w:pPr>
        <w:rPr/>
      </w:pPr>
      <w:r w:rsidDel="00000000" w:rsidR="00000000" w:rsidRPr="00000000">
        <w:rPr>
          <w:rtl w:val="0"/>
        </w:rPr>
        <w:t xml:space="preserve">1.     Test the functionality on the command line from </w:t>
      </w:r>
      <w:hyperlink r:id="rId38">
        <w:r w:rsidDel="00000000" w:rsidR="00000000" w:rsidRPr="00000000">
          <w:rPr>
            <w:color w:val="1155cc"/>
            <w:u w:val="single"/>
            <w:rtl w:val="0"/>
          </w:rPr>
          <w:t xml:space="preserve">these instructions</w:t>
        </w:r>
      </w:hyperlink>
      <w:r w:rsidDel="00000000" w:rsidR="00000000" w:rsidRPr="00000000">
        <w:rPr>
          <w:rtl w:val="0"/>
        </w:rPr>
        <w:t xml:space="preserve">:</w:t>
      </w:r>
    </w:p>
    <w:p w:rsidR="00000000" w:rsidDel="00000000" w:rsidP="00000000" w:rsidRDefault="00000000" w:rsidRPr="00000000" w14:paraId="00000096">
      <w:pPr>
        <w:rPr/>
      </w:pPr>
      <w:r w:rsidDel="00000000" w:rsidR="00000000" w:rsidRPr="00000000">
        <w:rPr>
          <w:rtl w:val="0"/>
        </w:rPr>
        <w:t xml:space="preserve">Check the contents of your GEE user folder (Assets).</w:t>
      </w:r>
    </w:p>
    <w:p w:rsidR="00000000" w:rsidDel="00000000" w:rsidP="00000000" w:rsidRDefault="00000000" w:rsidRPr="00000000" w14:paraId="00000097">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earthengine ls</w:t>
      </w:r>
    </w:p>
    <w:p w:rsidR="00000000" w:rsidDel="00000000" w:rsidP="00000000" w:rsidRDefault="00000000" w:rsidRPr="00000000" w14:paraId="00000098">
      <w:pPr>
        <w:rPr>
          <w:b w:val="1"/>
          <w:color w:val="00da00"/>
        </w:rPr>
      </w:pPr>
      <w:r w:rsidDel="00000000" w:rsidR="00000000" w:rsidRPr="00000000">
        <w:rPr>
          <w:b w:val="1"/>
          <w:color w:val="00da00"/>
          <w:rtl w:val="0"/>
        </w:rPr>
        <w:t xml:space="preserve">If no errors, then you are good to go!</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b w:val="1"/>
        </w:rPr>
      </w:pPr>
      <w:r w:rsidDel="00000000" w:rsidR="00000000" w:rsidRPr="00000000">
        <w:rPr>
          <w:b w:val="1"/>
          <w:i w:val="1"/>
          <w:rtl w:val="0"/>
        </w:rPr>
        <w:t xml:space="preserve">[Optionally]</w:t>
      </w:r>
      <w:r w:rsidDel="00000000" w:rsidR="00000000" w:rsidRPr="00000000">
        <w:rPr>
          <w:b w:val="1"/>
          <w:rtl w:val="0"/>
        </w:rPr>
        <w:t xml:space="preserve"> Run a test Python script for Earth Engine</w:t>
      </w:r>
    </w:p>
    <w:p w:rsidR="00000000" w:rsidDel="00000000" w:rsidP="00000000" w:rsidRDefault="00000000" w:rsidRPr="00000000" w14:paraId="0000009B">
      <w:pPr>
        <w:rPr/>
      </w:pPr>
      <w:r w:rsidDel="00000000" w:rsidR="00000000" w:rsidRPr="00000000">
        <w:rPr>
          <w:rtl w:val="0"/>
        </w:rPr>
        <w:t xml:space="preserve">1.     Create a small EEpythonTESTscript.py file containing the example test script from </w:t>
      </w:r>
      <w:r w:rsidDel="00000000" w:rsidR="00000000" w:rsidRPr="00000000">
        <w:rPr>
          <w:i w:val="1"/>
          <w:rtl w:val="0"/>
        </w:rPr>
        <w:t xml:space="preserve">Testing the Installation</w:t>
      </w:r>
      <w:r w:rsidDel="00000000" w:rsidR="00000000" w:rsidRPr="00000000">
        <w:rPr>
          <w:rtl w:val="0"/>
        </w:rPr>
        <w:t xml:space="preserve"> </w:t>
      </w:r>
      <w:hyperlink r:id="rId39">
        <w:r w:rsidDel="00000000" w:rsidR="00000000" w:rsidRPr="00000000">
          <w:rPr>
            <w:color w:val="1155cc"/>
            <w:u w:val="single"/>
            <w:rtl w:val="0"/>
          </w:rPr>
          <w:t xml:space="preserve">instructions here</w:t>
        </w:r>
      </w:hyperlink>
      <w:r w:rsidDel="00000000" w:rsidR="00000000" w:rsidRPr="00000000">
        <w:rPr>
          <w:rtl w:val="0"/>
        </w:rPr>
        <w:t xml:space="preserve">.</w:t>
      </w:r>
    </w:p>
    <w:p w:rsidR="00000000" w:rsidDel="00000000" w:rsidP="00000000" w:rsidRDefault="00000000" w:rsidRPr="00000000" w14:paraId="0000009C">
      <w:pPr>
        <w:rPr/>
      </w:pPr>
      <w:r w:rsidDel="00000000" w:rsidR="00000000" w:rsidRPr="00000000">
        <w:rPr>
          <w:rtl w:val="0"/>
        </w:rPr>
        <w:t xml:space="preserve"> </w:t>
      </w:r>
    </w:p>
    <w:p w:rsidR="00000000" w:rsidDel="00000000" w:rsidP="00000000" w:rsidRDefault="00000000" w:rsidRPr="00000000" w14:paraId="0000009D">
      <w:pPr>
        <w:rPr/>
      </w:pPr>
      <w:r w:rsidDel="00000000" w:rsidR="00000000" w:rsidRPr="00000000">
        <w:rPr>
          <w:rtl w:val="0"/>
        </w:rPr>
        <w:t xml:space="preserve">2.     Use the default </w:t>
      </w:r>
      <w:r w:rsidDel="00000000" w:rsidR="00000000" w:rsidRPr="00000000">
        <w:rPr>
          <w:i w:val="1"/>
          <w:rtl w:val="0"/>
        </w:rPr>
        <w:t xml:space="preserve">Anaconda Command Prompt</w:t>
      </w:r>
      <w:r w:rsidDel="00000000" w:rsidR="00000000" w:rsidRPr="00000000">
        <w:rPr>
          <w:rtl w:val="0"/>
        </w:rPr>
        <w:t xml:space="preserve"> in your new environment (</w:t>
      </w:r>
      <w:r w:rsidDel="00000000" w:rsidR="00000000" w:rsidRPr="00000000">
        <w:rPr>
          <w:color w:val="0000ff"/>
          <w:rtl w:val="0"/>
        </w:rPr>
        <w:t xml:space="preserve">activate ee-python</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so that the python command correctly executes the python executable in the conda environment and has access to the Python packages that you have installed.</w:t>
      </w:r>
    </w:p>
    <w:p w:rsidR="00000000" w:rsidDel="00000000" w:rsidP="00000000" w:rsidRDefault="00000000" w:rsidRPr="00000000" w14:paraId="0000009E">
      <w:pPr>
        <w:rPr>
          <w:rFonts w:ascii="Courier New" w:cs="Courier New" w:eastAsia="Courier New" w:hAnsi="Courier New"/>
          <w:color w:val="0000ff"/>
        </w:rPr>
      </w:pPr>
      <w:r w:rsidDel="00000000" w:rsidR="00000000" w:rsidRPr="00000000">
        <w:rPr>
          <w:rFonts w:ascii="Courier New" w:cs="Courier New" w:eastAsia="Courier New" w:hAnsi="Courier New"/>
          <w:color w:val="0000ff"/>
          <w:rtl w:val="0"/>
        </w:rPr>
        <w:t xml:space="preserve">Python.exe  D:Path\To\Test\Script\EEpythonTEST.py</w:t>
      </w:r>
    </w:p>
    <w:p w:rsidR="00000000" w:rsidDel="00000000" w:rsidP="00000000" w:rsidRDefault="00000000" w:rsidRPr="00000000" w14:paraId="0000009F">
      <w:pPr>
        <w:rPr>
          <w:color w:val="0000ff"/>
        </w:rPr>
      </w:pPr>
      <w:r w:rsidDel="00000000" w:rsidR="00000000" w:rsidRPr="00000000">
        <w:rPr>
          <w:color w:val="0000ff"/>
          <w:rtl w:val="0"/>
        </w:rPr>
        <w:t xml:space="preserve"> </w:t>
      </w:r>
    </w:p>
    <w:p w:rsidR="00000000" w:rsidDel="00000000" w:rsidP="00000000" w:rsidRDefault="00000000" w:rsidRPr="00000000" w14:paraId="000000A0">
      <w:pPr>
        <w:rPr/>
      </w:pPr>
      <w:r w:rsidDel="00000000" w:rsidR="00000000" w:rsidRPr="00000000">
        <w:rPr>
          <w:rtl w:val="0"/>
        </w:rPr>
        <w:t xml:space="preserve">If successful, it should look something like this. A print out of the metadata for an image:</w:t>
      </w:r>
    </w:p>
    <w:p w:rsidR="00000000" w:rsidDel="00000000" w:rsidP="00000000" w:rsidRDefault="00000000" w:rsidRPr="00000000" w14:paraId="000000A1">
      <w:pPr>
        <w:rPr/>
      </w:pPr>
      <w:r w:rsidDel="00000000" w:rsidR="00000000" w:rsidRPr="00000000">
        <w:rPr/>
        <w:drawing>
          <wp:inline distB="114300" distT="114300" distL="114300" distR="114300">
            <wp:extent cx="5300663" cy="1599558"/>
            <wp:effectExtent b="0" l="0" r="0" t="0"/>
            <wp:docPr id="3" name="image2.png"/>
            <a:graphic>
              <a:graphicData uri="http://schemas.openxmlformats.org/drawingml/2006/picture">
                <pic:pic>
                  <pic:nvPicPr>
                    <pic:cNvPr id="0" name="image2.png"/>
                    <pic:cNvPicPr preferRelativeResize="0"/>
                  </pic:nvPicPr>
                  <pic:blipFill>
                    <a:blip r:embed="rId40"/>
                    <a:srcRect b="0" l="0" r="0" t="0"/>
                    <a:stretch>
                      <a:fillRect/>
                    </a:stretch>
                  </pic:blipFill>
                  <pic:spPr>
                    <a:xfrm>
                      <a:off x="0" y="0"/>
                      <a:ext cx="5300663" cy="1599558"/>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 </w:t>
      </w:r>
    </w:p>
    <w:p w:rsidR="00000000" w:rsidDel="00000000" w:rsidP="00000000" w:rsidRDefault="00000000" w:rsidRPr="00000000" w14:paraId="000000A3">
      <w:pPr>
        <w:rPr>
          <w:color w:val="00da00"/>
          <w:sz w:val="28"/>
          <w:szCs w:val="28"/>
        </w:rPr>
      </w:pPr>
      <w:r w:rsidDel="00000000" w:rsidR="00000000" w:rsidRPr="00000000">
        <w:rPr>
          <w:color w:val="00da00"/>
          <w:sz w:val="28"/>
          <w:szCs w:val="28"/>
          <w:rtl w:val="0"/>
        </w:rPr>
        <w:t xml:space="preserve">You are now able to use the Earth Engine Python API.</w:t>
      </w:r>
    </w:p>
    <w:p w:rsidR="00000000" w:rsidDel="00000000" w:rsidP="00000000" w:rsidRDefault="00000000" w:rsidRPr="00000000" w14:paraId="000000A4">
      <w:pPr>
        <w:rPr>
          <w:color w:val="00da00"/>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Additional Developer Resources here:</w:t>
      </w:r>
    </w:p>
    <w:p w:rsidR="00000000" w:rsidDel="00000000" w:rsidP="00000000" w:rsidRDefault="00000000" w:rsidRPr="00000000" w14:paraId="000000A6">
      <w:pPr>
        <w:numPr>
          <w:ilvl w:val="0"/>
          <w:numId w:val="5"/>
        </w:numPr>
        <w:ind w:left="720" w:hanging="360"/>
        <w:rPr>
          <w:u w:val="none"/>
        </w:rPr>
      </w:pPr>
      <w:hyperlink r:id="rId41">
        <w:r w:rsidDel="00000000" w:rsidR="00000000" w:rsidRPr="00000000">
          <w:rPr>
            <w:color w:val="1155cc"/>
            <w:u w:val="single"/>
            <w:rtl w:val="0"/>
          </w:rPr>
          <w:t xml:space="preserve">How does this different Client-Server programming model work in Earth Engine?</w:t>
        </w:r>
      </w:hyperlink>
      <w:r w:rsidDel="00000000" w:rsidR="00000000" w:rsidRPr="00000000">
        <w:rPr>
          <w:rtl w:val="0"/>
        </w:rPr>
      </w:r>
    </w:p>
    <w:p w:rsidR="00000000" w:rsidDel="00000000" w:rsidP="00000000" w:rsidRDefault="00000000" w:rsidRPr="00000000" w14:paraId="000000A7">
      <w:pPr>
        <w:numPr>
          <w:ilvl w:val="0"/>
          <w:numId w:val="5"/>
        </w:numPr>
        <w:ind w:left="720" w:hanging="360"/>
        <w:rPr>
          <w:u w:val="none"/>
        </w:rPr>
      </w:pPr>
      <w:hyperlink r:id="rId42">
        <w:r w:rsidDel="00000000" w:rsidR="00000000" w:rsidRPr="00000000">
          <w:rPr>
            <w:color w:val="1155cc"/>
            <w:u w:val="single"/>
            <w:rtl w:val="0"/>
          </w:rPr>
          <w:t xml:space="preserve">Debugging Guide - JS tips can apply to Python since the API calls are identical </w:t>
        </w:r>
      </w:hyperlink>
      <w:r w:rsidDel="00000000" w:rsidR="00000000" w:rsidRPr="00000000">
        <w:rPr>
          <w:rtl w:val="0"/>
        </w:rPr>
      </w:r>
    </w:p>
    <w:p w:rsidR="00000000" w:rsidDel="00000000" w:rsidP="00000000" w:rsidRDefault="00000000" w:rsidRPr="00000000" w14:paraId="000000A8">
      <w:pPr>
        <w:numPr>
          <w:ilvl w:val="0"/>
          <w:numId w:val="5"/>
        </w:numPr>
        <w:ind w:left="720" w:hanging="360"/>
        <w:rPr>
          <w:u w:val="none"/>
        </w:rPr>
      </w:pPr>
      <w:hyperlink r:id="rId43">
        <w:r w:rsidDel="00000000" w:rsidR="00000000" w:rsidRPr="00000000">
          <w:rPr>
            <w:color w:val="1155cc"/>
            <w:u w:val="single"/>
            <w:rtl w:val="0"/>
          </w:rPr>
          <w:t xml:space="preserve">How to find help and where to look first</w:t>
        </w:r>
      </w:hyperlink>
      <w:r w:rsidDel="00000000" w:rsidR="00000000" w:rsidRPr="00000000">
        <w:rPr>
          <w:rtl w:val="0"/>
        </w:rPr>
      </w:r>
    </w:p>
    <w:p w:rsidR="00000000" w:rsidDel="00000000" w:rsidP="00000000" w:rsidRDefault="00000000" w:rsidRPr="00000000" w14:paraId="000000A9">
      <w:pPr>
        <w:numPr>
          <w:ilvl w:val="0"/>
          <w:numId w:val="5"/>
        </w:numPr>
        <w:ind w:left="720" w:hanging="360"/>
        <w:rPr>
          <w:u w:val="none"/>
        </w:rPr>
      </w:pPr>
      <w:hyperlink r:id="rId44">
        <w:r w:rsidDel="00000000" w:rsidR="00000000" w:rsidRPr="00000000">
          <w:rPr>
            <w:color w:val="1155cc"/>
            <w:u w:val="single"/>
            <w:rtl w:val="0"/>
          </w:rPr>
          <w:t xml:space="preserve">Command Line Tool</w:t>
        </w:r>
      </w:hyperlink>
      <w:r w:rsidDel="00000000" w:rsidR="00000000" w:rsidRPr="00000000">
        <w:rPr>
          <w:rtl w:val="0"/>
        </w:rPr>
      </w:r>
    </w:p>
    <w:p w:rsidR="00000000" w:rsidDel="00000000" w:rsidP="00000000" w:rsidRDefault="00000000" w:rsidRPr="00000000" w14:paraId="000000AA">
      <w:pPr>
        <w:numPr>
          <w:ilvl w:val="0"/>
          <w:numId w:val="5"/>
        </w:numPr>
        <w:ind w:left="720" w:hanging="360"/>
        <w:rPr>
          <w:u w:val="none"/>
        </w:rPr>
      </w:pPr>
      <w:hyperlink r:id="rId45">
        <w:r w:rsidDel="00000000" w:rsidR="00000000" w:rsidRPr="00000000">
          <w:rPr>
            <w:color w:val="1155cc"/>
            <w:u w:val="single"/>
            <w:rtl w:val="0"/>
          </w:rPr>
          <w:t xml:space="preserve">Familiarize with the data structures and API methods</w:t>
        </w:r>
      </w:hyperlink>
      <w:r w:rsidDel="00000000" w:rsidR="00000000" w:rsidRPr="00000000">
        <w:rPr>
          <w:rtl w:val="0"/>
        </w:rPr>
      </w:r>
    </w:p>
    <w:p w:rsidR="00000000" w:rsidDel="00000000" w:rsidP="00000000" w:rsidRDefault="00000000" w:rsidRPr="00000000" w14:paraId="000000AB">
      <w:pPr>
        <w:numPr>
          <w:ilvl w:val="0"/>
          <w:numId w:val="5"/>
        </w:numPr>
        <w:ind w:left="720" w:hanging="360"/>
        <w:rPr/>
      </w:pPr>
      <w:hyperlink r:id="rId46">
        <w:r w:rsidDel="00000000" w:rsidR="00000000" w:rsidRPr="00000000">
          <w:rPr>
            <w:color w:val="1155cc"/>
            <w:u w:val="single"/>
            <w:rtl w:val="0"/>
          </w:rPr>
          <w:t xml:space="preserve">GEEUS17</w:t>
        </w:r>
      </w:hyperlink>
      <w:r w:rsidDel="00000000" w:rsidR="00000000" w:rsidRPr="00000000">
        <w:rPr>
          <w:rtl w:val="0"/>
        </w:rPr>
        <w:t xml:space="preserve"> and </w:t>
      </w:r>
      <w:hyperlink r:id="rId47">
        <w:r w:rsidDel="00000000" w:rsidR="00000000" w:rsidRPr="00000000">
          <w:rPr>
            <w:color w:val="1155cc"/>
            <w:u w:val="single"/>
            <w:rtl w:val="0"/>
          </w:rPr>
          <w:t xml:space="preserve">GEEUS18</w:t>
        </w:r>
      </w:hyperlink>
      <w:r w:rsidDel="00000000" w:rsidR="00000000" w:rsidRPr="00000000">
        <w:rPr>
          <w:rtl w:val="0"/>
        </w:rPr>
        <w:t xml:space="preserve"> User Summit content. Including </w:t>
      </w:r>
      <w:hyperlink r:id="rId48">
        <w:r w:rsidDel="00000000" w:rsidR="00000000" w:rsidRPr="00000000">
          <w:rPr>
            <w:color w:val="1155cc"/>
            <w:u w:val="single"/>
            <w:rtl w:val="0"/>
          </w:rPr>
          <w:t xml:space="preserve">this presentation</w:t>
        </w:r>
      </w:hyperlink>
      <w:r w:rsidDel="00000000" w:rsidR="00000000" w:rsidRPr="00000000">
        <w:rPr>
          <w:rtl w:val="0"/>
        </w:rPr>
        <w:t xml:space="preserve"> by Tyler Erickson of the Earth Engine team.</w:t>
      </w:r>
    </w:p>
    <w:p w:rsidR="00000000" w:rsidDel="00000000" w:rsidP="00000000" w:rsidRDefault="00000000" w:rsidRPr="00000000" w14:paraId="000000AC">
      <w:pPr>
        <w:rPr>
          <w:b w:val="1"/>
          <w:sz w:val="34"/>
          <w:szCs w:val="34"/>
        </w:rPr>
      </w:pPr>
      <w:r w:rsidDel="00000000" w:rsidR="00000000" w:rsidRPr="00000000">
        <w:rPr>
          <w:rtl w:val="0"/>
        </w:rPr>
      </w:r>
    </w:p>
    <w:p w:rsidR="00000000" w:rsidDel="00000000" w:rsidP="00000000" w:rsidRDefault="00000000" w:rsidRPr="00000000" w14:paraId="000000AD">
      <w:pPr>
        <w:rPr>
          <w:b w:val="1"/>
          <w:color w:val="c00000"/>
        </w:rPr>
      </w:pPr>
      <w:r w:rsidDel="00000000" w:rsidR="00000000" w:rsidRPr="00000000">
        <w:rPr>
          <w:b w:val="1"/>
          <w:color w:val="c00000"/>
          <w:rtl w:val="0"/>
        </w:rPr>
        <w:t xml:space="preserve">You can stop here!</w:t>
      </w:r>
    </w:p>
    <w:p w:rsidR="00000000" w:rsidDel="00000000" w:rsidP="00000000" w:rsidRDefault="00000000" w:rsidRPr="00000000" w14:paraId="000000AE">
      <w:pPr>
        <w:rPr>
          <w:b w:val="1"/>
          <w:sz w:val="34"/>
          <w:szCs w:val="34"/>
        </w:rPr>
      </w:pPr>
      <w:r w:rsidDel="00000000" w:rsidR="00000000" w:rsidRPr="00000000">
        <w:rPr>
          <w:rtl w:val="0"/>
        </w:rPr>
        <w:t xml:space="preserve">Otherwise…The following contains additional information for using GEE with Jupyter.</w:t>
      </w:r>
      <w:r w:rsidDel="00000000" w:rsidR="00000000" w:rsidRPr="00000000">
        <w:rPr>
          <w:rtl w:val="0"/>
        </w:rPr>
      </w:r>
    </w:p>
    <w:p w:rsidR="00000000" w:rsidDel="00000000" w:rsidP="00000000" w:rsidRDefault="00000000" w:rsidRPr="00000000" w14:paraId="000000AF">
      <w:pPr>
        <w:pStyle w:val="Heading2"/>
        <w:keepNext w:val="0"/>
        <w:keepLines w:val="0"/>
        <w:spacing w:after="80" w:lineRule="auto"/>
        <w:rPr>
          <w:b w:val="1"/>
          <w:sz w:val="34"/>
          <w:szCs w:val="34"/>
        </w:rPr>
      </w:pPr>
      <w:bookmarkStart w:colFirst="0" w:colLast="0" w:name="_z5c55ab7odr3" w:id="8"/>
      <w:bookmarkEnd w:id="8"/>
      <w:r w:rsidDel="00000000" w:rsidR="00000000" w:rsidRPr="00000000">
        <w:rPr>
          <w:b w:val="1"/>
          <w:sz w:val="34"/>
          <w:szCs w:val="34"/>
          <w:rtl w:val="0"/>
        </w:rPr>
        <w:t xml:space="preserve">Using Earth Engine Python API with Jupyter Notebooks</w:t>
      </w:r>
      <w:r w:rsidDel="00000000" w:rsidR="00000000" w:rsidRPr="00000000">
        <w:rPr>
          <w:rtl w:val="0"/>
        </w:rPr>
      </w:r>
    </w:p>
    <w:p w:rsidR="00000000" w:rsidDel="00000000" w:rsidP="00000000" w:rsidRDefault="00000000" w:rsidRPr="00000000" w14:paraId="000000B0">
      <w:pPr>
        <w:rPr>
          <w:color w:val="222222"/>
        </w:rPr>
      </w:pPr>
      <w:r w:rsidDel="00000000" w:rsidR="00000000" w:rsidRPr="00000000">
        <w:rPr>
          <w:color w:val="222222"/>
          <w:rtl w:val="0"/>
        </w:rPr>
        <w:t xml:space="preserve">Further training/reading:</w:t>
      </w:r>
    </w:p>
    <w:p w:rsidR="00000000" w:rsidDel="00000000" w:rsidP="00000000" w:rsidRDefault="00000000" w:rsidRPr="00000000" w14:paraId="000000B1">
      <w:pPr>
        <w:numPr>
          <w:ilvl w:val="1"/>
          <w:numId w:val="4"/>
        </w:numPr>
        <w:ind w:left="1440" w:hanging="360"/>
        <w:rPr/>
      </w:pPr>
      <w:r w:rsidDel="00000000" w:rsidR="00000000" w:rsidRPr="00000000">
        <w:rPr>
          <w:rtl w:val="0"/>
        </w:rPr>
        <w:t xml:space="preserve">Review slide deck: </w:t>
      </w:r>
      <w:hyperlink r:id="rId49">
        <w:r w:rsidDel="00000000" w:rsidR="00000000" w:rsidRPr="00000000">
          <w:rPr>
            <w:color w:val="1155cc"/>
            <w:u w:val="single"/>
            <w:rtl w:val="0"/>
          </w:rPr>
          <w:t xml:space="preserve">The Earth Engine Python Environment</w:t>
        </w:r>
      </w:hyperlink>
      <w:r w:rsidDel="00000000" w:rsidR="00000000" w:rsidRPr="00000000">
        <w:rPr>
          <w:rtl w:val="0"/>
        </w:rPr>
      </w:r>
    </w:p>
    <w:p w:rsidR="00000000" w:rsidDel="00000000" w:rsidP="00000000" w:rsidRDefault="00000000" w:rsidRPr="00000000" w14:paraId="000000B2">
      <w:pPr>
        <w:numPr>
          <w:ilvl w:val="1"/>
          <w:numId w:val="4"/>
        </w:numPr>
        <w:ind w:left="1440" w:hanging="360"/>
        <w:rPr/>
      </w:pPr>
      <w:r w:rsidDel="00000000" w:rsidR="00000000" w:rsidRPr="00000000">
        <w:rPr>
          <w:rtl w:val="0"/>
        </w:rPr>
        <w:t xml:space="preserve">Get familiar with Git. </w:t>
      </w:r>
      <w:hyperlink r:id="rId50">
        <w:r w:rsidDel="00000000" w:rsidR="00000000" w:rsidRPr="00000000">
          <w:rPr>
            <w:color w:val="1155cc"/>
            <w:u w:val="single"/>
            <w:rtl w:val="0"/>
          </w:rPr>
          <w:t xml:space="preserve">https://software-carpentry.org/lessons/</w:t>
        </w:r>
      </w:hyperlink>
      <w:r w:rsidDel="00000000" w:rsidR="00000000" w:rsidRPr="00000000">
        <w:rPr>
          <w:rtl w:val="0"/>
        </w:rPr>
        <w:t xml:space="preserve"> lesson "Version Control with Git"</w:t>
      </w:r>
    </w:p>
    <w:p w:rsidR="00000000" w:rsidDel="00000000" w:rsidP="00000000" w:rsidRDefault="00000000" w:rsidRPr="00000000" w14:paraId="000000B3">
      <w:pPr>
        <w:numPr>
          <w:ilvl w:val="1"/>
          <w:numId w:val="4"/>
        </w:numPr>
        <w:ind w:left="1440" w:hanging="360"/>
        <w:rPr/>
      </w:pPr>
      <w:r w:rsidDel="00000000" w:rsidR="00000000" w:rsidRPr="00000000">
        <w:rPr>
          <w:rtl w:val="0"/>
        </w:rPr>
        <w:t xml:space="preserve">Get familiar with JupyterLab by reading the docs (in particular, the Getting Started and User Guide sections) </w:t>
      </w:r>
      <w:hyperlink r:id="rId51">
        <w:r w:rsidDel="00000000" w:rsidR="00000000" w:rsidRPr="00000000">
          <w:rPr>
            <w:color w:val="1155cc"/>
            <w:u w:val="single"/>
            <w:rtl w:val="0"/>
          </w:rPr>
          <w:t xml:space="preserve">http://jupyterlab.readthedocs.io</w:t>
        </w:r>
      </w:hyperlink>
      <w:r w:rsidDel="00000000" w:rsidR="00000000" w:rsidRPr="00000000">
        <w:rPr>
          <w:rtl w:val="0"/>
        </w:rPr>
      </w:r>
    </w:p>
    <w:p w:rsidR="00000000" w:rsidDel="00000000" w:rsidP="00000000" w:rsidRDefault="00000000" w:rsidRPr="00000000" w14:paraId="000000B4">
      <w:pPr>
        <w:numPr>
          <w:ilvl w:val="1"/>
          <w:numId w:val="4"/>
        </w:numPr>
        <w:ind w:left="1440" w:hanging="360"/>
        <w:rPr/>
      </w:pPr>
      <w:r w:rsidDel="00000000" w:rsidR="00000000" w:rsidRPr="00000000">
        <w:rPr>
          <w:rtl w:val="0"/>
        </w:rPr>
        <w:t xml:space="preserve">Optional background info:</w:t>
      </w:r>
    </w:p>
    <w:p w:rsidR="00000000" w:rsidDel="00000000" w:rsidP="00000000" w:rsidRDefault="00000000" w:rsidRPr="00000000" w14:paraId="000000B5">
      <w:pPr>
        <w:numPr>
          <w:ilvl w:val="2"/>
          <w:numId w:val="4"/>
        </w:numPr>
        <w:ind w:left="2160" w:hanging="360"/>
        <w:rPr/>
      </w:pPr>
      <w:r w:rsidDel="00000000" w:rsidR="00000000" w:rsidRPr="00000000">
        <w:rPr>
          <w:rtl w:val="0"/>
        </w:rPr>
        <w:t xml:space="preserve">JupyterHub </w:t>
      </w:r>
      <w:hyperlink r:id="rId52">
        <w:r w:rsidDel="00000000" w:rsidR="00000000" w:rsidRPr="00000000">
          <w:rPr>
            <w:color w:val="1155cc"/>
            <w:u w:val="single"/>
            <w:rtl w:val="0"/>
          </w:rPr>
          <w:t xml:space="preserve">http://zero-to-jupyterhub.readthedocs.io</w:t>
        </w:r>
      </w:hyperlink>
      <w:r w:rsidDel="00000000" w:rsidR="00000000" w:rsidRPr="00000000">
        <w:rPr>
          <w:rtl w:val="0"/>
        </w:rPr>
        <w:t xml:space="preserve"> </w:t>
      </w:r>
      <w:hyperlink r:id="rId53">
        <w:r w:rsidDel="00000000" w:rsidR="00000000" w:rsidRPr="00000000">
          <w:rPr>
            <w:color w:val="1155cc"/>
            <w:u w:val="single"/>
            <w:rtl w:val="0"/>
          </w:rPr>
          <w:t xml:space="preserve">http://jupyterhub.readthedocs.io/en/latest/</w:t>
        </w:r>
      </w:hyperlink>
      <w:r w:rsidDel="00000000" w:rsidR="00000000" w:rsidRPr="00000000">
        <w:rPr>
          <w:rtl w:val="0"/>
        </w:rPr>
      </w:r>
    </w:p>
    <w:p w:rsidR="00000000" w:rsidDel="00000000" w:rsidP="00000000" w:rsidRDefault="00000000" w:rsidRPr="00000000" w14:paraId="000000B6">
      <w:pPr>
        <w:numPr>
          <w:ilvl w:val="2"/>
          <w:numId w:val="4"/>
        </w:numPr>
        <w:ind w:left="2160" w:hanging="360"/>
        <w:rPr/>
      </w:pPr>
      <w:r w:rsidDel="00000000" w:rsidR="00000000" w:rsidRPr="00000000">
        <w:rPr>
          <w:rtl w:val="0"/>
        </w:rPr>
        <w:t xml:space="preserve">Docker Containers: </w:t>
      </w:r>
      <w:hyperlink r:id="rId54">
        <w:r w:rsidDel="00000000" w:rsidR="00000000" w:rsidRPr="00000000">
          <w:rPr>
            <w:color w:val="1155cc"/>
            <w:u w:val="single"/>
            <w:rtl w:val="0"/>
          </w:rPr>
          <w:t xml:space="preserve">https://docs.docker.com/get-started/</w:t>
        </w:r>
      </w:hyperlink>
      <w:r w:rsidDel="00000000" w:rsidR="00000000" w:rsidRPr="00000000">
        <w:rPr>
          <w:rtl w:val="0"/>
        </w:rPr>
      </w:r>
    </w:p>
    <w:p w:rsidR="00000000" w:rsidDel="00000000" w:rsidP="00000000" w:rsidRDefault="00000000" w:rsidRPr="00000000" w14:paraId="000000B7">
      <w:pPr>
        <w:rPr>
          <w:color w:val="222222"/>
        </w:rPr>
      </w:pPr>
      <w:r w:rsidDel="00000000" w:rsidR="00000000" w:rsidRPr="00000000">
        <w:rPr>
          <w:rtl w:val="0"/>
        </w:rPr>
      </w:r>
    </w:p>
    <w:p w:rsidR="00000000" w:rsidDel="00000000" w:rsidP="00000000" w:rsidRDefault="00000000" w:rsidRPr="00000000" w14:paraId="000000B8">
      <w:pPr>
        <w:rPr>
          <w:color w:val="222222"/>
        </w:rPr>
      </w:pPr>
      <w:r w:rsidDel="00000000" w:rsidR="00000000" w:rsidRPr="00000000">
        <w:rPr>
          <w:color w:val="222222"/>
          <w:rtl w:val="0"/>
        </w:rPr>
        <w:t xml:space="preserve">While I don't foresee anyone on the Earth Engine team at Google building a GDAL + GEE image any time soon, there shouldn't be a barrier to anyone else in the Earth Engine community building such an image, if they have knowledge of </w:t>
      </w:r>
      <w:hyperlink r:id="rId55">
        <w:r w:rsidDel="00000000" w:rsidR="00000000" w:rsidRPr="00000000">
          <w:rPr>
            <w:color w:val="1155cc"/>
            <w:u w:val="single"/>
            <w:rtl w:val="0"/>
          </w:rPr>
          <w:t xml:space="preserve">how Docker works</w:t>
        </w:r>
      </w:hyperlink>
      <w:r w:rsidDel="00000000" w:rsidR="00000000" w:rsidRPr="00000000">
        <w:rPr>
          <w:color w:val="222222"/>
          <w:rtl w:val="0"/>
        </w:rPr>
        <w:t xml:space="preserve">. GDAL is just one possible tool for working with GEE-generated data, and there are many other useful pre- and post- processing software tools that may be useful as well.</w:t>
      </w:r>
    </w:p>
    <w:p w:rsidR="00000000" w:rsidDel="00000000" w:rsidP="00000000" w:rsidRDefault="00000000" w:rsidRPr="00000000" w14:paraId="000000B9">
      <w:pPr>
        <w:rPr>
          <w:color w:val="222222"/>
        </w:rPr>
      </w:pPr>
      <w:r w:rsidDel="00000000" w:rsidR="00000000" w:rsidRPr="00000000">
        <w:rPr>
          <w:rtl w:val="0"/>
        </w:rPr>
      </w:r>
    </w:p>
    <w:p w:rsidR="00000000" w:rsidDel="00000000" w:rsidP="00000000" w:rsidRDefault="00000000" w:rsidRPr="00000000" w14:paraId="000000BA">
      <w:pPr>
        <w:rPr>
          <w:color w:val="222222"/>
        </w:rPr>
      </w:pPr>
      <w:r w:rsidDel="00000000" w:rsidR="00000000" w:rsidRPr="00000000">
        <w:rPr>
          <w:color w:val="222222"/>
          <w:rtl w:val="0"/>
        </w:rPr>
        <w:t xml:space="preserve">Mac TODO:</w:t>
      </w:r>
    </w:p>
    <w:p w:rsidR="00000000" w:rsidDel="00000000" w:rsidP="00000000" w:rsidRDefault="00000000" w:rsidRPr="00000000" w14:paraId="000000BB">
      <w:pPr>
        <w:numPr>
          <w:ilvl w:val="0"/>
          <w:numId w:val="8"/>
        </w:numPr>
        <w:ind w:left="1440" w:hanging="360"/>
        <w:rPr>
          <w:color w:val="222222"/>
          <w:u w:val="none"/>
        </w:rPr>
      </w:pPr>
      <w:r w:rsidDel="00000000" w:rsidR="00000000" w:rsidRPr="00000000">
        <w:rPr>
          <w:rFonts w:ascii="Arial Unicode MS" w:cs="Arial Unicode MS" w:eastAsia="Arial Unicode MS" w:hAnsi="Arial Unicode MS"/>
          <w:color w:val="222222"/>
          <w:rtl w:val="0"/>
        </w:rPr>
        <w:t xml:space="preserve">Summarize Code Editor JavaScript functionality and purpose, differences compared to Python API → insert comparison graphic.</w:t>
      </w:r>
    </w:p>
    <w:p w:rsidR="00000000" w:rsidDel="00000000" w:rsidP="00000000" w:rsidRDefault="00000000" w:rsidRPr="00000000" w14:paraId="000000BC">
      <w:pPr>
        <w:ind w:left="0" w:firstLine="0"/>
        <w:rPr>
          <w:color w:val="222222"/>
        </w:rPr>
      </w:pPr>
      <w:r w:rsidDel="00000000" w:rsidR="00000000" w:rsidRPr="00000000">
        <w:rPr>
          <w:rtl w:val="0"/>
        </w:rPr>
      </w:r>
    </w:p>
    <w:p w:rsidR="00000000" w:rsidDel="00000000" w:rsidP="00000000" w:rsidRDefault="00000000" w:rsidRPr="00000000" w14:paraId="000000BD">
      <w:pPr>
        <w:ind w:left="720" w:firstLine="0"/>
        <w:rPr>
          <w:color w:val="222222"/>
        </w:rPr>
      </w:pPr>
      <w:r w:rsidDel="00000000" w:rsidR="00000000" w:rsidRPr="00000000">
        <w:rPr>
          <w:rFonts w:ascii="Arial Unicode MS" w:cs="Arial Unicode MS" w:eastAsia="Arial Unicode MS" w:hAnsi="Arial Unicode MS"/>
          <w:color w:val="222222"/>
          <w:rtl w:val="0"/>
        </w:rPr>
        <w:t xml:space="preserve">1. Overview of JupyterHub background info → Best for collaboration and prototyping environment prior to any production-scale engineering.</w:t>
      </w:r>
    </w:p>
    <w:p w:rsidR="00000000" w:rsidDel="00000000" w:rsidP="00000000" w:rsidRDefault="00000000" w:rsidRPr="00000000" w14:paraId="000000BE">
      <w:pPr>
        <w:numPr>
          <w:ilvl w:val="0"/>
          <w:numId w:val="8"/>
        </w:numPr>
        <w:ind w:left="2160" w:hanging="360"/>
        <w:rPr>
          <w:color w:val="222222"/>
          <w:u w:val="none"/>
        </w:rPr>
      </w:pPr>
      <w:r w:rsidDel="00000000" w:rsidR="00000000" w:rsidRPr="00000000">
        <w:rPr>
          <w:color w:val="222222"/>
          <w:rtl w:val="0"/>
        </w:rPr>
        <w:t xml:space="preserve">JupyterCon 2018</w:t>
      </w:r>
    </w:p>
    <w:p w:rsidR="00000000" w:rsidDel="00000000" w:rsidP="00000000" w:rsidRDefault="00000000" w:rsidRPr="00000000" w14:paraId="000000BF">
      <w:pPr>
        <w:numPr>
          <w:ilvl w:val="0"/>
          <w:numId w:val="8"/>
        </w:numPr>
        <w:ind w:left="2160" w:hanging="360"/>
        <w:rPr>
          <w:color w:val="222222"/>
          <w:u w:val="none"/>
        </w:rPr>
      </w:pPr>
      <w:r w:rsidDel="00000000" w:rsidR="00000000" w:rsidRPr="00000000">
        <w:rPr>
          <w:color w:val="222222"/>
          <w:rtl w:val="0"/>
        </w:rPr>
        <w:t xml:space="preserve">Jupyter Widgets</w:t>
      </w:r>
    </w:p>
    <w:p w:rsidR="00000000" w:rsidDel="00000000" w:rsidP="00000000" w:rsidRDefault="00000000" w:rsidRPr="00000000" w14:paraId="000000C0">
      <w:pPr>
        <w:numPr>
          <w:ilvl w:val="0"/>
          <w:numId w:val="8"/>
        </w:numPr>
        <w:ind w:left="2160" w:hanging="360"/>
        <w:rPr>
          <w:color w:val="222222"/>
          <w:u w:val="none"/>
        </w:rPr>
      </w:pPr>
      <w:r w:rsidDel="00000000" w:rsidR="00000000" w:rsidRPr="00000000">
        <w:rPr>
          <w:color w:val="222222"/>
          <w:rtl w:val="0"/>
        </w:rPr>
        <w:t xml:space="preserve">Ipyleaflet visualization similar to code editor</w:t>
      </w:r>
    </w:p>
    <w:p w:rsidR="00000000" w:rsidDel="00000000" w:rsidP="00000000" w:rsidRDefault="00000000" w:rsidRPr="00000000" w14:paraId="000000C1">
      <w:pPr>
        <w:ind w:left="720" w:firstLine="0"/>
        <w:rPr>
          <w:color w:val="222222"/>
        </w:rPr>
      </w:pPr>
      <w:r w:rsidDel="00000000" w:rsidR="00000000" w:rsidRPr="00000000">
        <w:rPr>
          <w:color w:val="222222"/>
          <w:rtl w:val="0"/>
        </w:rPr>
        <w:t xml:space="preserve">2. Using Jupyter Notebooks for the GEE Python API</w:t>
      </w:r>
    </w:p>
    <w:p w:rsidR="00000000" w:rsidDel="00000000" w:rsidP="00000000" w:rsidRDefault="00000000" w:rsidRPr="00000000" w14:paraId="000000C2">
      <w:pPr>
        <w:numPr>
          <w:ilvl w:val="0"/>
          <w:numId w:val="8"/>
        </w:numPr>
        <w:ind w:left="2160" w:hanging="360"/>
        <w:rPr>
          <w:color w:val="222222"/>
          <w:u w:val="none"/>
        </w:rPr>
      </w:pPr>
      <w:r w:rsidDel="00000000" w:rsidR="00000000" w:rsidRPr="00000000">
        <w:rPr>
          <w:color w:val="222222"/>
          <w:rtl w:val="0"/>
        </w:rPr>
        <w:t xml:space="preserve">Example steps cloning community ipython notebooks (link below)</w:t>
      </w:r>
    </w:p>
    <w:p w:rsidR="00000000" w:rsidDel="00000000" w:rsidP="00000000" w:rsidRDefault="00000000" w:rsidRPr="00000000" w14:paraId="000000C3">
      <w:pPr>
        <w:numPr>
          <w:ilvl w:val="0"/>
          <w:numId w:val="8"/>
        </w:numPr>
        <w:ind w:left="2160" w:hanging="360"/>
        <w:rPr>
          <w:color w:val="222222"/>
          <w:u w:val="none"/>
        </w:rPr>
      </w:pPr>
      <w:r w:rsidDel="00000000" w:rsidR="00000000" w:rsidRPr="00000000">
        <w:rPr>
          <w:color w:val="222222"/>
          <w:rtl w:val="0"/>
        </w:rPr>
        <w:t xml:space="preserve">Steps for running .ipynb scripts and visualizing results.</w:t>
      </w:r>
    </w:p>
    <w:p w:rsidR="00000000" w:rsidDel="00000000" w:rsidP="00000000" w:rsidRDefault="00000000" w:rsidRPr="00000000" w14:paraId="000000C4">
      <w:pPr>
        <w:ind w:left="720" w:firstLine="0"/>
        <w:rPr>
          <w:color w:val="222222"/>
        </w:rPr>
      </w:pPr>
      <w:r w:rsidDel="00000000" w:rsidR="00000000" w:rsidRPr="00000000">
        <w:rPr>
          <w:color w:val="222222"/>
          <w:rtl w:val="0"/>
        </w:rPr>
        <w:t xml:space="preserve">3. Further Reading: Kubernetes</w:t>
      </w:r>
    </w:p>
    <w:p w:rsidR="00000000" w:rsidDel="00000000" w:rsidP="00000000" w:rsidRDefault="00000000" w:rsidRPr="00000000" w14:paraId="000000C5">
      <w:pPr>
        <w:numPr>
          <w:ilvl w:val="0"/>
          <w:numId w:val="7"/>
        </w:numPr>
        <w:ind w:left="1440" w:hanging="360"/>
        <w:rPr>
          <w:color w:val="222222"/>
          <w:u w:val="none"/>
        </w:rPr>
      </w:pPr>
      <w:r w:rsidDel="00000000" w:rsidR="00000000" w:rsidRPr="00000000">
        <w:rPr>
          <w:rtl w:val="0"/>
        </w:rPr>
      </w:r>
    </w:p>
    <w:p w:rsidR="00000000" w:rsidDel="00000000" w:rsidP="00000000" w:rsidRDefault="00000000" w:rsidRPr="00000000" w14:paraId="000000C6">
      <w:pPr>
        <w:rPr>
          <w:color w:val="222222"/>
        </w:rPr>
      </w:pPr>
      <w:r w:rsidDel="00000000" w:rsidR="00000000" w:rsidRPr="00000000">
        <w:rPr>
          <w:color w:val="222222"/>
          <w:rtl w:val="0"/>
        </w:rPr>
        <w:t xml:space="preserve">There already exists a small collection of Docker images that contain the Earth Engine Python API in the gee-community GitHub organization:</w:t>
      </w:r>
    </w:p>
    <w:p w:rsidR="00000000" w:rsidDel="00000000" w:rsidP="00000000" w:rsidRDefault="00000000" w:rsidRPr="00000000" w14:paraId="000000C7">
      <w:pPr>
        <w:rPr>
          <w:color w:val="1155cc"/>
          <w:u w:val="single"/>
        </w:rPr>
      </w:pPr>
      <w:r w:rsidDel="00000000" w:rsidR="00000000" w:rsidRPr="00000000">
        <w:fldChar w:fldCharType="begin"/>
        <w:instrText xml:space="preserve"> HYPERLINK "https://github.com/gee-community/ee-jupyter-contrib" </w:instrText>
        <w:fldChar w:fldCharType="separate"/>
      </w:r>
      <w:r w:rsidDel="00000000" w:rsidR="00000000" w:rsidRPr="00000000">
        <w:rPr>
          <w:color w:val="1155cc"/>
          <w:u w:val="single"/>
          <w:rtl w:val="0"/>
        </w:rPr>
        <w:t xml:space="preserve">https://github.com/gee-community/ee-jupyter-contrib</w:t>
      </w:r>
    </w:p>
    <w:p w:rsidR="00000000" w:rsidDel="00000000" w:rsidP="00000000" w:rsidRDefault="00000000" w:rsidRPr="00000000" w14:paraId="000000C8">
      <w:pPr>
        <w:rPr>
          <w:color w:val="222222"/>
        </w:rPr>
      </w:pPr>
      <w:r w:rsidDel="00000000" w:rsidR="00000000" w:rsidRPr="00000000">
        <w:fldChar w:fldCharType="end"/>
      </w:r>
      <w:r w:rsidDel="00000000" w:rsidR="00000000" w:rsidRPr="00000000">
        <w:rPr>
          <w:color w:val="222222"/>
          <w:rtl w:val="0"/>
        </w:rPr>
        <w:t xml:space="preserve">In particular, you may be interested in using this Docker configuration as a model:</w:t>
      </w:r>
    </w:p>
    <w:p w:rsidR="00000000" w:rsidDel="00000000" w:rsidP="00000000" w:rsidRDefault="00000000" w:rsidRPr="00000000" w14:paraId="000000C9">
      <w:pPr>
        <w:rPr>
          <w:color w:val="1155cc"/>
          <w:u w:val="single"/>
        </w:rPr>
      </w:pPr>
      <w:r w:rsidDel="00000000" w:rsidR="00000000" w:rsidRPr="00000000">
        <w:fldChar w:fldCharType="begin"/>
        <w:instrText xml:space="preserve"> HYPERLINK "https://github.com/gee-community/ee-jupyter-contrib/tree/master/docker/jupyter-scipy-notebook-ee" </w:instrText>
        <w:fldChar w:fldCharType="separate"/>
      </w:r>
      <w:r w:rsidDel="00000000" w:rsidR="00000000" w:rsidRPr="00000000">
        <w:rPr>
          <w:color w:val="1155cc"/>
          <w:u w:val="single"/>
          <w:rtl w:val="0"/>
        </w:rPr>
        <w:t xml:space="preserve">https://github.com/gee-community/ee-jupyter-contrib/tree/master/docker/jupyter-scipy-notebook-ee</w:t>
      </w:r>
    </w:p>
    <w:p w:rsidR="00000000" w:rsidDel="00000000" w:rsidP="00000000" w:rsidRDefault="00000000" w:rsidRPr="00000000" w14:paraId="000000CA">
      <w:pPr>
        <w:rPr>
          <w:color w:val="222222"/>
        </w:rPr>
      </w:pPr>
      <w:r w:rsidDel="00000000" w:rsidR="00000000" w:rsidRPr="00000000">
        <w:fldChar w:fldCharType="end"/>
      </w:r>
      <w:r w:rsidDel="00000000" w:rsidR="00000000" w:rsidRPr="00000000">
        <w:rPr>
          <w:color w:val="222222"/>
          <w:rtl w:val="0"/>
        </w:rPr>
        <w:t xml:space="preserve">(Note that I have found the Jupyter Project's UI (JupyterLab) to often be more useful than Google's Datalab UI, because the Jupyter Project's UI allows you to utilize </w:t>
      </w:r>
      <w:hyperlink r:id="rId56">
        <w:r w:rsidDel="00000000" w:rsidR="00000000" w:rsidRPr="00000000">
          <w:rPr>
            <w:color w:val="1155cc"/>
            <w:u w:val="single"/>
            <w:rtl w:val="0"/>
          </w:rPr>
          <w:t xml:space="preserve">Jupyter Widgets</w:t>
        </w:r>
      </w:hyperlink>
      <w:r w:rsidDel="00000000" w:rsidR="00000000" w:rsidRPr="00000000">
        <w:rPr>
          <w:color w:val="222222"/>
          <w:rtl w:val="0"/>
        </w:rPr>
        <w:t xml:space="preserve">.)</w:t>
      </w:r>
    </w:p>
    <w:p w:rsidR="00000000" w:rsidDel="00000000" w:rsidP="00000000" w:rsidRDefault="00000000" w:rsidRPr="00000000" w14:paraId="000000CB">
      <w:pPr>
        <w:numPr>
          <w:ilvl w:val="0"/>
          <w:numId w:val="1"/>
        </w:numPr>
        <w:ind w:left="720" w:hanging="360"/>
        <w:rPr>
          <w:color w:val="222222"/>
          <w:u w:val="none"/>
        </w:rPr>
      </w:pPr>
      <w:r w:rsidDel="00000000" w:rsidR="00000000" w:rsidRPr="00000000">
        <w:rPr>
          <w:color w:val="222222"/>
          <w:rtl w:val="0"/>
        </w:rPr>
        <w:t xml:space="preserve">Ipyleaflet</w:t>
      </w:r>
    </w:p>
    <w:p w:rsidR="00000000" w:rsidDel="00000000" w:rsidP="00000000" w:rsidRDefault="00000000" w:rsidRPr="00000000" w14:paraId="000000CC">
      <w:pPr>
        <w:numPr>
          <w:ilvl w:val="0"/>
          <w:numId w:val="1"/>
        </w:numPr>
        <w:ind w:left="720" w:hanging="360"/>
        <w:rPr>
          <w:color w:val="222222"/>
          <w:u w:val="none"/>
        </w:rPr>
      </w:pPr>
      <w:hyperlink r:id="rId57">
        <w:r w:rsidDel="00000000" w:rsidR="00000000" w:rsidRPr="00000000">
          <w:rPr>
            <w:color w:val="1155cc"/>
            <w:u w:val="single"/>
            <w:rtl w:val="0"/>
          </w:rPr>
          <w:t xml:space="preserve">folium</w:t>
        </w:r>
      </w:hyperlink>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pStyle w:val="Heading1"/>
        <w:keepNext w:val="0"/>
        <w:keepLines w:val="0"/>
        <w:spacing w:before="480" w:lineRule="auto"/>
        <w:rPr>
          <w:b w:val="1"/>
          <w:sz w:val="46"/>
          <w:szCs w:val="46"/>
        </w:rPr>
      </w:pPr>
      <w:bookmarkStart w:colFirst="0" w:colLast="0" w:name="_rexkal8g5c4r" w:id="9"/>
      <w:bookmarkEnd w:id="9"/>
      <w:r w:rsidDel="00000000" w:rsidR="00000000" w:rsidRPr="00000000">
        <w:rPr>
          <w:b w:val="1"/>
          <w:sz w:val="46"/>
          <w:szCs w:val="46"/>
          <w:rtl w:val="0"/>
        </w:rPr>
        <w:t xml:space="preserve">Configuring App Engine to use the conda Environment*</w:t>
      </w:r>
    </w:p>
    <w:p w:rsidR="00000000" w:rsidDel="00000000" w:rsidP="00000000" w:rsidRDefault="00000000" w:rsidRPr="00000000" w14:paraId="000000CF">
      <w:pPr>
        <w:rPr/>
      </w:pPr>
      <w:r w:rsidDel="00000000" w:rsidR="00000000" w:rsidRPr="00000000">
        <w:rPr>
          <w:b w:val="1"/>
          <w:color w:val="cc0000"/>
          <w:rtl w:val="0"/>
        </w:rPr>
        <w:t xml:space="preserve">*Have not tested this App Engine configuration at EROS.</w:t>
      </w: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1.     Install Google App Engine for Python, by following the instructions</w:t>
      </w:r>
      <w:hyperlink r:id="rId58">
        <w:r w:rsidDel="00000000" w:rsidR="00000000" w:rsidRPr="00000000">
          <w:rPr>
            <w:rtl w:val="0"/>
          </w:rPr>
          <w:t xml:space="preserve"> </w:t>
        </w:r>
      </w:hyperlink>
      <w:hyperlink r:id="rId59">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D1">
      <w:pPr>
        <w:rPr/>
      </w:pPr>
      <w:r w:rsidDel="00000000" w:rsidR="00000000" w:rsidRPr="00000000">
        <w:rPr>
          <w:rtl w:val="0"/>
        </w:rPr>
        <w:t xml:space="preserve">2.     Switch to the temporary directory:</w:t>
      </w:r>
    </w:p>
    <w:p w:rsidR="00000000" w:rsidDel="00000000" w:rsidP="00000000" w:rsidRDefault="00000000" w:rsidRPr="00000000" w14:paraId="000000D2">
      <w:pPr>
        <w:rPr>
          <w:color w:val="0000ff"/>
        </w:rPr>
      </w:pPr>
      <w:r w:rsidDel="00000000" w:rsidR="00000000" w:rsidRPr="00000000">
        <w:rPr>
          <w:color w:val="0000ff"/>
          <w:rtl w:val="0"/>
        </w:rPr>
        <w:t xml:space="preserve">cd ~/temp</w:t>
      </w:r>
    </w:p>
    <w:p w:rsidR="00000000" w:rsidDel="00000000" w:rsidP="00000000" w:rsidRDefault="00000000" w:rsidRPr="00000000" w14:paraId="000000D3">
      <w:pPr>
        <w:rPr/>
      </w:pPr>
      <w:r w:rsidDel="00000000" w:rsidR="00000000" w:rsidRPr="00000000">
        <w:rPr>
          <w:rtl w:val="0"/>
        </w:rPr>
        <w:t xml:space="preserve">3.     Clone the Earth Engine API repository:</w:t>
      </w:r>
    </w:p>
    <w:p w:rsidR="00000000" w:rsidDel="00000000" w:rsidP="00000000" w:rsidRDefault="00000000" w:rsidRPr="00000000" w14:paraId="000000D4">
      <w:pPr>
        <w:rPr>
          <w:color w:val="0000ff"/>
          <w:u w:val="single"/>
        </w:rPr>
      </w:pPr>
      <w:r w:rsidDel="00000000" w:rsidR="00000000" w:rsidRPr="00000000">
        <w:rPr>
          <w:color w:val="0000ff"/>
          <w:rtl w:val="0"/>
        </w:rPr>
        <w:t xml:space="preserve">git clone</w:t>
      </w:r>
      <w:hyperlink r:id="rId60">
        <w:r w:rsidDel="00000000" w:rsidR="00000000" w:rsidRPr="00000000">
          <w:rPr>
            <w:color w:val="0000ff"/>
            <w:rtl w:val="0"/>
          </w:rPr>
          <w:t xml:space="preserve"> </w:t>
        </w:r>
      </w:hyperlink>
      <w:r w:rsidDel="00000000" w:rsidR="00000000" w:rsidRPr="00000000">
        <w:fldChar w:fldCharType="begin"/>
        <w:instrText xml:space="preserve"> HYPERLINK "https://code.google.com/p/earthengine-api/" </w:instrText>
        <w:fldChar w:fldCharType="separate"/>
      </w:r>
      <w:r w:rsidDel="00000000" w:rsidR="00000000" w:rsidRPr="00000000">
        <w:rPr>
          <w:color w:val="0000ff"/>
          <w:u w:val="single"/>
          <w:rtl w:val="0"/>
        </w:rPr>
        <w:t xml:space="preserve">https://code.google.com/p/earthengine-api/</w:t>
      </w:r>
    </w:p>
    <w:p w:rsidR="00000000" w:rsidDel="00000000" w:rsidP="00000000" w:rsidRDefault="00000000" w:rsidRPr="00000000" w14:paraId="000000D5">
      <w:pPr>
        <w:rPr/>
      </w:pPr>
      <w:r w:rsidDel="00000000" w:rsidR="00000000" w:rsidRPr="00000000">
        <w:fldChar w:fldCharType="end"/>
      </w:r>
      <w:r w:rsidDel="00000000" w:rsidR="00000000" w:rsidRPr="00000000">
        <w:rPr>
          <w:rtl w:val="0"/>
        </w:rPr>
        <w:t xml:space="preserve">4.     Move to the directory for the App Engine sample project.</w:t>
      </w:r>
    </w:p>
    <w:p w:rsidR="00000000" w:rsidDel="00000000" w:rsidP="00000000" w:rsidRDefault="00000000" w:rsidRPr="00000000" w14:paraId="000000D6">
      <w:pPr>
        <w:rPr>
          <w:color w:val="0000ff"/>
        </w:rPr>
      </w:pPr>
      <w:r w:rsidDel="00000000" w:rsidR="00000000" w:rsidRPr="00000000">
        <w:rPr>
          <w:color w:val="0000ff"/>
          <w:rtl w:val="0"/>
        </w:rPr>
        <w:t xml:space="preserve">cd earthengine-api/python/examples/AppEngine/hello_world</w:t>
      </w:r>
    </w:p>
    <w:p w:rsidR="00000000" w:rsidDel="00000000" w:rsidP="00000000" w:rsidRDefault="00000000" w:rsidRPr="00000000" w14:paraId="000000D7">
      <w:pPr>
        <w:rPr/>
      </w:pPr>
      <w:r w:rsidDel="00000000" w:rsidR="00000000" w:rsidRPr="00000000">
        <w:rPr>
          <w:rtl w:val="0"/>
        </w:rPr>
        <w:t xml:space="preserve">5.     Update the application name in app.yaml either manually, or by executing the following commands. The application name is arbitrary, and will later be part of the URL that provides access to your app.</w:t>
      </w:r>
    </w:p>
    <w:p w:rsidR="00000000" w:rsidDel="00000000" w:rsidP="00000000" w:rsidRDefault="00000000" w:rsidRPr="00000000" w14:paraId="000000D8">
      <w:pPr>
        <w:rPr>
          <w:color w:val="0000ff"/>
        </w:rPr>
      </w:pPr>
      <w:r w:rsidDel="00000000" w:rsidR="00000000" w:rsidRPr="00000000">
        <w:rPr>
          <w:color w:val="0000ff"/>
          <w:rtl w:val="0"/>
        </w:rPr>
        <w:t xml:space="preserve">export APPENGINE_APP_ID=test-app</w:t>
      </w:r>
    </w:p>
    <w:p w:rsidR="00000000" w:rsidDel="00000000" w:rsidP="00000000" w:rsidRDefault="00000000" w:rsidRPr="00000000" w14:paraId="000000D9">
      <w:pPr>
        <w:rPr>
          <w:color w:val="0000ff"/>
        </w:rPr>
      </w:pPr>
      <w:r w:rsidDel="00000000" w:rsidR="00000000" w:rsidRPr="00000000">
        <w:rPr>
          <w:color w:val="0000ff"/>
          <w:rtl w:val="0"/>
        </w:rPr>
        <w:t xml:space="preserve">mv app.yaml app.yaml.bak</w:t>
      </w:r>
    </w:p>
    <w:p w:rsidR="00000000" w:rsidDel="00000000" w:rsidP="00000000" w:rsidRDefault="00000000" w:rsidRPr="00000000" w14:paraId="000000DA">
      <w:pPr>
        <w:rPr>
          <w:color w:val="0000ff"/>
        </w:rPr>
      </w:pPr>
      <w:r w:rsidDel="00000000" w:rsidR="00000000" w:rsidRPr="00000000">
        <w:rPr>
          <w:color w:val="0000ff"/>
          <w:rtl w:val="0"/>
        </w:rPr>
        <w:t xml:space="preserve">sed "s/&lt;your-appid-here&gt;/$APPENGINE_APP_ID/g" app.yaml.bak &gt; app.yaml</w:t>
      </w:r>
    </w:p>
    <w:p w:rsidR="00000000" w:rsidDel="00000000" w:rsidP="00000000" w:rsidRDefault="00000000" w:rsidRPr="00000000" w14:paraId="000000DB">
      <w:pPr>
        <w:rPr/>
      </w:pPr>
      <w:r w:rsidDel="00000000" w:rsidR="00000000" w:rsidRPr="00000000">
        <w:rPr>
          <w:rtl w:val="0"/>
        </w:rPr>
        <w:t xml:space="preserve">6.     Add a link to your private key file.</w:t>
      </w:r>
    </w:p>
    <w:p w:rsidR="00000000" w:rsidDel="00000000" w:rsidP="00000000" w:rsidRDefault="00000000" w:rsidRPr="00000000" w14:paraId="000000DC">
      <w:pPr>
        <w:rPr>
          <w:color w:val="0000ff"/>
        </w:rPr>
      </w:pPr>
      <w:r w:rsidDel="00000000" w:rsidR="00000000" w:rsidRPr="00000000">
        <w:rPr>
          <w:color w:val="0000ff"/>
          <w:rtl w:val="0"/>
        </w:rPr>
        <w:t xml:space="preserve">ln -s $HOME/.keys/privatekey.pem privatekey.pem</w:t>
      </w:r>
    </w:p>
    <w:p w:rsidR="00000000" w:rsidDel="00000000" w:rsidP="00000000" w:rsidRDefault="00000000" w:rsidRPr="00000000" w14:paraId="000000DD">
      <w:pPr>
        <w:rPr/>
      </w:pPr>
      <w:r w:rsidDel="00000000" w:rsidR="00000000" w:rsidRPr="00000000">
        <w:rPr>
          <w:rtl w:val="0"/>
        </w:rPr>
        <w:t xml:space="preserve">7.     Update the EE_ACCOUNT variable in config.py to match your service account email either manually, or by executing the following commands:</w:t>
      </w:r>
    </w:p>
    <w:p w:rsidR="00000000" w:rsidDel="00000000" w:rsidP="00000000" w:rsidRDefault="00000000" w:rsidRPr="00000000" w14:paraId="000000DE">
      <w:pPr>
        <w:rPr>
          <w:color w:val="0000ff"/>
        </w:rPr>
      </w:pPr>
      <w:r w:rsidDel="00000000" w:rsidR="00000000" w:rsidRPr="00000000">
        <w:rPr>
          <w:color w:val="0000ff"/>
          <w:rtl w:val="0"/>
        </w:rPr>
        <w:t xml:space="preserve">mv config.py config.py.bak</w:t>
      </w:r>
    </w:p>
    <w:p w:rsidR="00000000" w:rsidDel="00000000" w:rsidP="00000000" w:rsidRDefault="00000000" w:rsidRPr="00000000" w14:paraId="000000DF">
      <w:pPr>
        <w:rPr>
          <w:i w:val="1"/>
          <w:color w:val="0000ff"/>
        </w:rPr>
      </w:pPr>
      <w:r w:rsidDel="00000000" w:rsidR="00000000" w:rsidRPr="00000000">
        <w:rPr>
          <w:i w:val="1"/>
          <w:color w:val="0000ff"/>
          <w:rtl w:val="0"/>
        </w:rPr>
        <w:t xml:space="preserve">sed "s/EE_ACCOUNT = '</w:t>
      </w:r>
      <w:r w:rsidDel="00000000" w:rsidR="00000000" w:rsidRPr="00000000">
        <w:rPr>
          <w:i w:val="1"/>
          <w:color w:val="1155cc"/>
          <w:rtl w:val="0"/>
        </w:rPr>
        <w:t xml:space="preserve">your-service-account-id@developer.gserviceaccount.com</w:t>
      </w:r>
      <w:r w:rsidDel="00000000" w:rsidR="00000000" w:rsidRPr="00000000">
        <w:rPr>
          <w:i w:val="1"/>
          <w:color w:val="0000ff"/>
          <w:rtl w:val="0"/>
        </w:rPr>
        <w:t xml:space="preserve">'/EE_ACCOUNT = '$MY_SERVICE_ACCOUNT'/g" config.py.bak &gt; config.py</w:t>
      </w:r>
    </w:p>
    <w:p w:rsidR="00000000" w:rsidDel="00000000" w:rsidP="00000000" w:rsidRDefault="00000000" w:rsidRPr="00000000" w14:paraId="000000E0">
      <w:pPr>
        <w:rPr/>
      </w:pPr>
      <w:r w:rsidDel="00000000" w:rsidR="00000000" w:rsidRPr="00000000">
        <w:rPr>
          <w:rtl w:val="0"/>
        </w:rPr>
        <w:t xml:space="preserve">8.     Add links to the Python library dependencies.</w:t>
      </w:r>
    </w:p>
    <w:p w:rsidR="00000000" w:rsidDel="00000000" w:rsidP="00000000" w:rsidRDefault="00000000" w:rsidRPr="00000000" w14:paraId="000000E1">
      <w:pPr>
        <w:rPr>
          <w:color w:val="0000ff"/>
        </w:rPr>
      </w:pPr>
      <w:r w:rsidDel="00000000" w:rsidR="00000000" w:rsidRPr="00000000">
        <w:rPr>
          <w:color w:val="0000ff"/>
          <w:rtl w:val="0"/>
        </w:rPr>
        <w:t xml:space="preserve">ln -s $HOME/anaconda/envs/ee-python/lib/python2.7/site-packages/ee ee</w:t>
      </w:r>
    </w:p>
    <w:p w:rsidR="00000000" w:rsidDel="00000000" w:rsidP="00000000" w:rsidRDefault="00000000" w:rsidRPr="00000000" w14:paraId="000000E2">
      <w:pPr>
        <w:rPr>
          <w:color w:val="0000ff"/>
        </w:rPr>
      </w:pPr>
      <w:r w:rsidDel="00000000" w:rsidR="00000000" w:rsidRPr="00000000">
        <w:rPr>
          <w:color w:val="0000ff"/>
          <w:rtl w:val="0"/>
        </w:rPr>
        <w:t xml:space="preserve">ln -s $HOME/anaconda/envs/ee-python/lib/python2.7/site-packages/oauth2client/ oauth2client</w:t>
      </w:r>
    </w:p>
    <w:p w:rsidR="00000000" w:rsidDel="00000000" w:rsidP="00000000" w:rsidRDefault="00000000" w:rsidRPr="00000000" w14:paraId="000000E3">
      <w:pPr>
        <w:rPr>
          <w:color w:val="0000ff"/>
        </w:rPr>
      </w:pPr>
      <w:r w:rsidDel="00000000" w:rsidR="00000000" w:rsidRPr="00000000">
        <w:rPr>
          <w:color w:val="0000ff"/>
          <w:rtl w:val="0"/>
        </w:rPr>
        <w:t xml:space="preserve">ln -s $HOME/anaconda/envs/ee-python/lib/python2.7/site-packages/six.py six.py</w:t>
      </w:r>
    </w:p>
    <w:p w:rsidR="00000000" w:rsidDel="00000000" w:rsidP="00000000" w:rsidRDefault="00000000" w:rsidRPr="00000000" w14:paraId="000000E4">
      <w:pPr>
        <w:rPr>
          <w:color w:val="0000ff"/>
        </w:rPr>
      </w:pPr>
      <w:r w:rsidDel="00000000" w:rsidR="00000000" w:rsidRPr="00000000">
        <w:rPr>
          <w:color w:val="0000ff"/>
          <w:rtl w:val="0"/>
        </w:rPr>
        <w:t xml:space="preserve">ln -s $HOME/anaconda/envs/ee-python/lib/python2.7/site-packages/httplib2 httplib2</w:t>
      </w:r>
    </w:p>
    <w:p w:rsidR="00000000" w:rsidDel="00000000" w:rsidP="00000000" w:rsidRDefault="00000000" w:rsidRPr="00000000" w14:paraId="000000E5">
      <w:pPr>
        <w:rPr/>
      </w:pPr>
      <w:r w:rsidDel="00000000" w:rsidR="00000000" w:rsidRPr="00000000">
        <w:rPr>
          <w:rtl w:val="0"/>
        </w:rPr>
        <w:t xml:space="preserve"> </w:t>
      </w:r>
    </w:p>
    <w:p w:rsidR="00000000" w:rsidDel="00000000" w:rsidP="00000000" w:rsidRDefault="00000000" w:rsidRPr="00000000" w14:paraId="000000E6">
      <w:pPr>
        <w:rPr/>
      </w:pPr>
      <w:r w:rsidDel="00000000" w:rsidR="00000000" w:rsidRPr="00000000">
        <w:rPr>
          <w:rtl w:val="0"/>
        </w:rPr>
        <w:t xml:space="preserve">9.     Start up the Google App Engine development server.</w:t>
      </w:r>
    </w:p>
    <w:p w:rsidR="00000000" w:rsidDel="00000000" w:rsidP="00000000" w:rsidRDefault="00000000" w:rsidRPr="00000000" w14:paraId="000000E7">
      <w:pPr>
        <w:rPr>
          <w:color w:val="0000ff"/>
        </w:rPr>
      </w:pPr>
      <w:r w:rsidDel="00000000" w:rsidR="00000000" w:rsidRPr="00000000">
        <w:rPr>
          <w:color w:val="0000ff"/>
          <w:rtl w:val="0"/>
        </w:rPr>
        <w:t xml:space="preserve">dev_appserver.py .</w:t>
      </w:r>
    </w:p>
    <w:p w:rsidR="00000000" w:rsidDel="00000000" w:rsidP="00000000" w:rsidRDefault="00000000" w:rsidRPr="00000000" w14:paraId="000000E8">
      <w:pPr>
        <w:rPr/>
      </w:pPr>
      <w:r w:rsidDel="00000000" w:rsidR="00000000" w:rsidRPr="00000000">
        <w:rPr>
          <w:rtl w:val="0"/>
        </w:rPr>
        <w:t xml:space="preserve">10.  [OSX] Start GoogleAppEngineLauncher</w:t>
      </w:r>
    </w:p>
    <w:p w:rsidR="00000000" w:rsidDel="00000000" w:rsidP="00000000" w:rsidRDefault="00000000" w:rsidRPr="00000000" w14:paraId="000000E9">
      <w:pPr>
        <w:rPr>
          <w:color w:val="0000ff"/>
        </w:rPr>
      </w:pPr>
      <w:r w:rsidDel="00000000" w:rsidR="00000000" w:rsidRPr="00000000">
        <w:rPr>
          <w:rtl w:val="0"/>
        </w:rPr>
        <w:t xml:space="preserve">        </w:t>
        <w:tab/>
        <w:t xml:space="preserve">Go to Preferences, edit Python path to </w:t>
      </w:r>
      <w:r w:rsidDel="00000000" w:rsidR="00000000" w:rsidRPr="00000000">
        <w:rPr>
          <w:color w:val="0000ff"/>
          <w:rtl w:val="0"/>
        </w:rPr>
        <w:t xml:space="preserve">anaconda/bin/python2.7</w:t>
      </w:r>
    </w:p>
    <w:p w:rsidR="00000000" w:rsidDel="00000000" w:rsidP="00000000" w:rsidRDefault="00000000" w:rsidRPr="00000000" w14:paraId="000000EA">
      <w:pPr>
        <w:rPr/>
      </w:pPr>
      <w:r w:rsidDel="00000000" w:rsidR="00000000" w:rsidRPr="00000000">
        <w:rPr>
          <w:rtl w:val="0"/>
        </w:rPr>
        <w:t xml:space="preserve">11.  Open up a browser and navigate to URL where your application is running (typically</w:t>
      </w:r>
      <w:hyperlink r:id="rId61">
        <w:r w:rsidDel="00000000" w:rsidR="00000000" w:rsidRPr="00000000">
          <w:rPr>
            <w:rtl w:val="0"/>
          </w:rPr>
          <w:t xml:space="preserve"> </w:t>
        </w:r>
      </w:hyperlink>
      <w:hyperlink r:id="rId62">
        <w:r w:rsidDel="00000000" w:rsidR="00000000" w:rsidRPr="00000000">
          <w:rPr>
            <w:color w:val="1155cc"/>
            <w:u w:val="single"/>
            <w:rtl w:val="0"/>
          </w:rPr>
          <w:t xml:space="preserve">http://localhost:8080</w:t>
        </w:r>
      </w:hyperlink>
      <w:r w:rsidDel="00000000" w:rsidR="00000000" w:rsidRPr="00000000">
        <w:rPr>
          <w:rtl w:val="0"/>
        </w:rPr>
        <w:t xml:space="preserve">). You should see a map with a DEM[1] [2] [3] [4] [5] [6] [7] [8] [9] [10] [11] [12] , you browser window should look similar to the following screenshot.</w:t>
      </w:r>
    </w:p>
    <w:p w:rsidR="00000000" w:rsidDel="00000000" w:rsidP="00000000" w:rsidRDefault="00000000" w:rsidRPr="00000000" w14:paraId="000000EB">
      <w:pPr>
        <w:rPr/>
      </w:pPr>
      <w:r w:rsidDel="00000000" w:rsidR="00000000" w:rsidRPr="00000000">
        <w:rPr/>
        <w:drawing>
          <wp:inline distB="114300" distT="114300" distL="114300" distR="114300">
            <wp:extent cx="5943600" cy="4791075"/>
            <wp:effectExtent b="0" l="0" r="0" t="0"/>
            <wp:docPr id="2" name="image3.png"/>
            <a:graphic>
              <a:graphicData uri="http://schemas.openxmlformats.org/drawingml/2006/picture">
                <pic:pic>
                  <pic:nvPicPr>
                    <pic:cNvPr id="0" name="image3.png"/>
                    <pic:cNvPicPr preferRelativeResize="0"/>
                  </pic:nvPicPr>
                  <pic:blipFill>
                    <a:blip r:embed="rId63"/>
                    <a:srcRect b="0" l="0" r="0" t="0"/>
                    <a:stretch>
                      <a:fillRect/>
                    </a:stretch>
                  </pic:blipFill>
                  <pic:spPr>
                    <a:xfrm>
                      <a:off x="0" y="0"/>
                      <a:ext cx="5943600" cy="4791075"/>
                    </a:xfrm>
                    <a:prstGeom prst="rect"/>
                    <a:ln/>
                  </pic:spPr>
                </pic:pic>
              </a:graphicData>
            </a:graphic>
          </wp:inline>
        </w:drawing>
      </w: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12.  When finished developing, deploy the application</w:t>
      </w:r>
    </w:p>
    <w:p w:rsidR="00000000" w:rsidDel="00000000" w:rsidP="00000000" w:rsidRDefault="00000000" w:rsidRPr="00000000" w14:paraId="000000ED">
      <w:pPr>
        <w:rPr>
          <w:color w:val="0000ff"/>
        </w:rPr>
      </w:pPr>
      <w:r w:rsidDel="00000000" w:rsidR="00000000" w:rsidRPr="00000000">
        <w:rPr>
          <w:color w:val="0000ff"/>
          <w:rtl w:val="0"/>
        </w:rPr>
        <w:t xml:space="preserve">appcfg.py update .</w:t>
      </w:r>
    </w:p>
    <w:p w:rsidR="00000000" w:rsidDel="00000000" w:rsidP="00000000" w:rsidRDefault="00000000" w:rsidRPr="00000000" w14:paraId="000000EE">
      <w:pPr>
        <w:rPr>
          <w:color w:val="1155cc"/>
          <w:u w:val="single"/>
        </w:rPr>
      </w:pPr>
      <w:r w:rsidDel="00000000" w:rsidR="00000000" w:rsidRPr="00000000">
        <w:rPr>
          <w:rtl w:val="0"/>
        </w:rPr>
        <w:t xml:space="preserve">13.  Browse to the following URL to see the deployed app.</w:t>
      </w:r>
      <w:hyperlink r:id="rId64">
        <w:r w:rsidDel="00000000" w:rsidR="00000000" w:rsidRPr="00000000">
          <w:rPr>
            <w:rtl w:val="0"/>
          </w:rPr>
          <w:t xml:space="preserve"> </w:t>
        </w:r>
      </w:hyperlink>
      <w:r w:rsidDel="00000000" w:rsidR="00000000" w:rsidRPr="00000000">
        <w:fldChar w:fldCharType="begin"/>
        <w:instrText xml:space="preserve"> HYPERLINK "http://appengine_app_id.appspot.com/" </w:instrText>
        <w:fldChar w:fldCharType="separate"/>
      </w:r>
      <w:r w:rsidDel="00000000" w:rsidR="00000000" w:rsidRPr="00000000">
        <w:rPr>
          <w:color w:val="1155cc"/>
          <w:u w:val="single"/>
          <w:rtl w:val="0"/>
        </w:rPr>
        <w:t xml:space="preserve">http://APPENGINE_APP_ID.appspot.com/</w:t>
      </w:r>
    </w:p>
    <w:p w:rsidR="00000000" w:rsidDel="00000000" w:rsidP="00000000" w:rsidRDefault="00000000" w:rsidRPr="00000000" w14:paraId="000000EF">
      <w:pPr>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F0">
      <w:pPr>
        <w:pStyle w:val="Heading1"/>
        <w:keepNext w:val="0"/>
        <w:keepLines w:val="0"/>
        <w:spacing w:before="480" w:lineRule="auto"/>
        <w:rPr>
          <w:b w:val="1"/>
          <w:sz w:val="46"/>
          <w:szCs w:val="46"/>
        </w:rPr>
      </w:pPr>
      <w:bookmarkStart w:colFirst="0" w:colLast="0" w:name="_q1hlziy5cpu4" w:id="10"/>
      <w:bookmarkEnd w:id="10"/>
      <w:r w:rsidDel="00000000" w:rsidR="00000000" w:rsidRPr="00000000">
        <w:rPr>
          <w:b w:val="1"/>
          <w:sz w:val="46"/>
          <w:szCs w:val="46"/>
          <w:rtl w:val="0"/>
        </w:rPr>
        <w:t xml:space="preserve">Troubleshooting</w:t>
      </w:r>
    </w:p>
    <w:p w:rsidR="00000000" w:rsidDel="00000000" w:rsidP="00000000" w:rsidRDefault="00000000" w:rsidRPr="00000000" w14:paraId="000000F1">
      <w:pPr>
        <w:rPr/>
      </w:pPr>
      <w:r w:rsidDel="00000000" w:rsidR="00000000" w:rsidRPr="00000000">
        <w:rPr>
          <w:rtl w:val="0"/>
        </w:rPr>
        <w:t xml:space="preserve"> </w:t>
      </w:r>
    </w:p>
    <w:p w:rsidR="00000000" w:rsidDel="00000000" w:rsidP="00000000" w:rsidRDefault="00000000" w:rsidRPr="00000000" w14:paraId="000000F2">
      <w:pPr>
        <w:rPr>
          <w:b w:val="1"/>
        </w:rPr>
      </w:pPr>
      <w:r w:rsidDel="00000000" w:rsidR="00000000" w:rsidRPr="00000000">
        <w:rPr>
          <w:b w:val="1"/>
          <w:rtl w:val="0"/>
        </w:rPr>
        <w:t xml:space="preserve">AttributeError: 'module' object has no attribute 'SignedJwtAssertionCredentials'</w:t>
      </w:r>
    </w:p>
    <w:p w:rsidR="00000000" w:rsidDel="00000000" w:rsidP="00000000" w:rsidRDefault="00000000" w:rsidRPr="00000000" w14:paraId="000000F3">
      <w:pPr>
        <w:rPr/>
      </w:pPr>
      <w:r w:rsidDel="00000000" w:rsidR="00000000" w:rsidRPr="00000000">
        <w:rPr>
          <w:rtl w:val="0"/>
        </w:rPr>
        <w:t xml:space="preserve">This error is usually caused when the application cannot find the Crypto. Make sure that you can run the following import:</w:t>
      </w:r>
    </w:p>
    <w:p w:rsidR="00000000" w:rsidDel="00000000" w:rsidP="00000000" w:rsidRDefault="00000000" w:rsidRPr="00000000" w14:paraId="000000F4">
      <w:pPr>
        <w:rPr>
          <w:color w:val="0000ff"/>
        </w:rPr>
      </w:pPr>
      <w:r w:rsidDel="00000000" w:rsidR="00000000" w:rsidRPr="00000000">
        <w:rPr>
          <w:color w:val="0000ff"/>
          <w:rtl w:val="0"/>
        </w:rPr>
        <w:t xml:space="preserve">from oauth2client import crypt</w:t>
      </w:r>
    </w:p>
    <w:p w:rsidR="00000000" w:rsidDel="00000000" w:rsidP="00000000" w:rsidRDefault="00000000" w:rsidRPr="00000000" w14:paraId="000000F5">
      <w:pPr>
        <w:rPr/>
      </w:pPr>
      <w:r w:rsidDel="00000000" w:rsidR="00000000" w:rsidRPr="00000000">
        <w:rPr>
          <w:rtl w:val="0"/>
        </w:rPr>
        <w:t xml:space="preserve"> </w:t>
      </w:r>
    </w:p>
    <w:p w:rsidR="00000000" w:rsidDel="00000000" w:rsidP="00000000" w:rsidRDefault="00000000" w:rsidRPr="00000000" w14:paraId="000000F6">
      <w:pPr>
        <w:rPr>
          <w:b w:val="1"/>
        </w:rPr>
      </w:pPr>
      <w:r w:rsidDel="00000000" w:rsidR="00000000" w:rsidRPr="00000000">
        <w:rPr>
          <w:b w:val="1"/>
          <w:rtl w:val="0"/>
        </w:rPr>
        <w:t xml:space="preserve">NotImplementedError: PKCS12 format is not supported by the PyCrpto library. Try converting to a "PEM"</w:t>
      </w:r>
    </w:p>
    <w:p w:rsidR="00000000" w:rsidDel="00000000" w:rsidP="00000000" w:rsidRDefault="00000000" w:rsidRPr="00000000" w14:paraId="000000F7">
      <w:pPr>
        <w:rPr/>
      </w:pPr>
      <w:r w:rsidDel="00000000" w:rsidR="00000000" w:rsidRPr="00000000">
        <w:rPr>
          <w:rtl w:val="0"/>
        </w:rPr>
        <w:t xml:space="preserve">This error can occur if the PEM file does not start with "-----BEGIN". Open the PEM file with a text editor, and remove any lines that occur before "-----BEGIN".</w:t>
      </w:r>
    </w:p>
    <w:p w:rsidR="00000000" w:rsidDel="00000000" w:rsidP="00000000" w:rsidRDefault="00000000" w:rsidRPr="00000000" w14:paraId="000000F8">
      <w:pPr>
        <w:rPr/>
      </w:pPr>
      <w:r w:rsidDel="00000000" w:rsidR="00000000" w:rsidRPr="00000000">
        <w:rPr>
          <w:rtl w:val="0"/>
        </w:rPr>
        <w:t xml:space="preserve"> </w:t>
      </w:r>
    </w:p>
    <w:p w:rsidR="00000000" w:rsidDel="00000000" w:rsidP="00000000" w:rsidRDefault="00000000" w:rsidRPr="00000000" w14:paraId="000000F9">
      <w:pPr>
        <w:rPr>
          <w:b w:val="1"/>
        </w:rPr>
      </w:pPr>
      <w:r w:rsidDel="00000000" w:rsidR="00000000" w:rsidRPr="00000000">
        <w:rPr>
          <w:b w:val="1"/>
          <w:rtl w:val="0"/>
        </w:rPr>
        <w:t xml:space="preserve">In Windows, opening up the Anaconda Command Prompt does not set the path correctly.</w:t>
      </w:r>
    </w:p>
    <w:p w:rsidR="00000000" w:rsidDel="00000000" w:rsidP="00000000" w:rsidRDefault="00000000" w:rsidRPr="00000000" w14:paraId="000000FA">
      <w:pPr>
        <w:rPr/>
      </w:pPr>
      <w:r w:rsidDel="00000000" w:rsidR="00000000" w:rsidRPr="00000000">
        <w:rPr>
          <w:rtl w:val="0"/>
        </w:rPr>
        <w:t xml:space="preserve">As of version 2.0.1 of Anaconda, the batch file that sets the system path does not work correctly. This issue has been reported on the</w:t>
      </w:r>
      <w:hyperlink r:id="rId65">
        <w:r w:rsidDel="00000000" w:rsidR="00000000" w:rsidRPr="00000000">
          <w:rPr>
            <w:rtl w:val="0"/>
          </w:rPr>
          <w:t xml:space="preserve"> </w:t>
        </w:r>
      </w:hyperlink>
      <w:hyperlink r:id="rId66">
        <w:r w:rsidDel="00000000" w:rsidR="00000000" w:rsidRPr="00000000">
          <w:rPr>
            <w:color w:val="1155cc"/>
            <w:u w:val="single"/>
            <w:rtl w:val="0"/>
          </w:rPr>
          <w:t xml:space="preserve">Anaconda issue tracker</w:t>
        </w:r>
      </w:hyperlink>
      <w:r w:rsidDel="00000000" w:rsidR="00000000" w:rsidRPr="00000000">
        <w:rPr>
          <w:rtl w:val="0"/>
        </w:rPr>
        <w:t xml:space="preserve">. The following code can be used to replace the activate batch files (located in anaconda\Scripts\activate.bat).</w:t>
      </w:r>
    </w:p>
    <w:p w:rsidR="00000000" w:rsidDel="00000000" w:rsidP="00000000" w:rsidRDefault="00000000" w:rsidRPr="00000000" w14:paraId="000000FB">
      <w:pPr>
        <w:rPr/>
      </w:pPr>
      <w:r w:rsidDel="00000000" w:rsidR="00000000" w:rsidRPr="00000000">
        <w:rPr>
          <w:rtl w:val="0"/>
        </w:rPr>
        <w:t xml:space="preserve"> </w:t>
      </w:r>
    </w:p>
    <w:p w:rsidR="00000000" w:rsidDel="00000000" w:rsidP="00000000" w:rsidRDefault="00000000" w:rsidRPr="00000000" w14:paraId="000000FC">
      <w:pPr>
        <w:rPr>
          <w:color w:val="38761d"/>
          <w:sz w:val="18"/>
          <w:szCs w:val="18"/>
        </w:rPr>
      </w:pPr>
      <w:r w:rsidDel="00000000" w:rsidR="00000000" w:rsidRPr="00000000">
        <w:rPr>
          <w:color w:val="38761d"/>
          <w:sz w:val="18"/>
          <w:szCs w:val="18"/>
          <w:rtl w:val="0"/>
        </w:rPr>
        <w:t xml:space="preserve">@echo off</w:t>
      </w:r>
    </w:p>
    <w:p w:rsidR="00000000" w:rsidDel="00000000" w:rsidP="00000000" w:rsidRDefault="00000000" w:rsidRPr="00000000" w14:paraId="000000FD">
      <w:pPr>
        <w:rPr/>
      </w:pPr>
      <w:r w:rsidDel="00000000" w:rsidR="00000000" w:rsidRPr="00000000">
        <w:rPr>
          <w:rtl w:val="0"/>
        </w:rPr>
        <w:t xml:space="preserve"> </w:t>
      </w:r>
    </w:p>
    <w:p w:rsidR="00000000" w:rsidDel="00000000" w:rsidP="00000000" w:rsidRDefault="00000000" w:rsidRPr="00000000" w14:paraId="000000FE">
      <w:pPr>
        <w:rPr>
          <w:color w:val="38761d"/>
          <w:sz w:val="18"/>
          <w:szCs w:val="18"/>
        </w:rPr>
      </w:pPr>
      <w:r w:rsidDel="00000000" w:rsidR="00000000" w:rsidRPr="00000000">
        <w:rPr>
          <w:color w:val="38761d"/>
          <w:sz w:val="18"/>
          <w:szCs w:val="18"/>
          <w:rtl w:val="0"/>
        </w:rPr>
        <w:t xml:space="preserve">rem +===========================================================================</w:t>
      </w:r>
    </w:p>
    <w:p w:rsidR="00000000" w:rsidDel="00000000" w:rsidP="00000000" w:rsidRDefault="00000000" w:rsidRPr="00000000" w14:paraId="000000FF">
      <w:pPr>
        <w:rPr>
          <w:color w:val="38761d"/>
          <w:sz w:val="18"/>
          <w:szCs w:val="18"/>
        </w:rPr>
      </w:pPr>
      <w:r w:rsidDel="00000000" w:rsidR="00000000" w:rsidRPr="00000000">
        <w:rPr>
          <w:color w:val="38761d"/>
          <w:sz w:val="18"/>
          <w:szCs w:val="18"/>
          <w:rtl w:val="0"/>
        </w:rPr>
        <w:t xml:space="preserve">rem | Initialisation</w:t>
      </w:r>
    </w:p>
    <w:p w:rsidR="00000000" w:rsidDel="00000000" w:rsidP="00000000" w:rsidRDefault="00000000" w:rsidRPr="00000000" w14:paraId="00000100">
      <w:pPr>
        <w:rPr>
          <w:color w:val="38761d"/>
          <w:sz w:val="18"/>
          <w:szCs w:val="18"/>
        </w:rPr>
      </w:pPr>
      <w:r w:rsidDel="00000000" w:rsidR="00000000" w:rsidRPr="00000000">
        <w:rPr>
          <w:color w:val="38761d"/>
          <w:sz w:val="18"/>
          <w:szCs w:val="18"/>
          <w:rtl w:val="0"/>
        </w:rPr>
        <w:t xml:space="preserve">rem +===========================================================================</w:t>
      </w:r>
    </w:p>
    <w:p w:rsidR="00000000" w:rsidDel="00000000" w:rsidP="00000000" w:rsidRDefault="00000000" w:rsidRPr="00000000" w14:paraId="00000101">
      <w:pPr>
        <w:rPr/>
      </w:pPr>
      <w:r w:rsidDel="00000000" w:rsidR="00000000" w:rsidRPr="00000000">
        <w:rPr>
          <w:rtl w:val="0"/>
        </w:rPr>
        <w:t xml:space="preserve"> </w:t>
      </w:r>
    </w:p>
    <w:p w:rsidR="00000000" w:rsidDel="00000000" w:rsidP="00000000" w:rsidRDefault="00000000" w:rsidRPr="00000000" w14:paraId="00000102">
      <w:pPr>
        <w:rPr>
          <w:color w:val="38761d"/>
          <w:sz w:val="18"/>
          <w:szCs w:val="18"/>
        </w:rPr>
      </w:pPr>
      <w:r w:rsidDel="00000000" w:rsidR="00000000" w:rsidRPr="00000000">
        <w:rPr>
          <w:color w:val="38761d"/>
          <w:sz w:val="18"/>
          <w:szCs w:val="18"/>
          <w:rtl w:val="0"/>
        </w:rPr>
        <w:t xml:space="preserve">for %%i in ("%~dp0..\envs") do (</w:t>
      </w:r>
    </w:p>
    <w:p w:rsidR="00000000" w:rsidDel="00000000" w:rsidP="00000000" w:rsidRDefault="00000000" w:rsidRPr="00000000" w14:paraId="00000103">
      <w:pPr>
        <w:rPr>
          <w:color w:val="38761d"/>
          <w:sz w:val="18"/>
          <w:szCs w:val="18"/>
        </w:rPr>
      </w:pPr>
      <w:r w:rsidDel="00000000" w:rsidR="00000000" w:rsidRPr="00000000">
        <w:rPr>
          <w:color w:val="38761d"/>
          <w:sz w:val="18"/>
          <w:szCs w:val="18"/>
          <w:rtl w:val="0"/>
        </w:rPr>
        <w:tab/>
        <w:t xml:space="preserve">set ANACONDA_ENVS=%%~fi</w:t>
      </w:r>
    </w:p>
    <w:p w:rsidR="00000000" w:rsidDel="00000000" w:rsidP="00000000" w:rsidRDefault="00000000" w:rsidRPr="00000000" w14:paraId="00000104">
      <w:pPr>
        <w:rPr>
          <w:color w:val="38761d"/>
          <w:sz w:val="18"/>
          <w:szCs w:val="18"/>
        </w:rPr>
      </w:pPr>
      <w:r w:rsidDel="00000000" w:rsidR="00000000" w:rsidRPr="00000000">
        <w:rPr>
          <w:color w:val="38761d"/>
          <w:sz w:val="18"/>
          <w:szCs w:val="18"/>
          <w:rtl w:val="0"/>
        </w:rPr>
        <w:t xml:space="preserve">)</w:t>
      </w:r>
    </w:p>
    <w:p w:rsidR="00000000" w:rsidDel="00000000" w:rsidP="00000000" w:rsidRDefault="00000000" w:rsidRPr="00000000" w14:paraId="00000105">
      <w:pPr>
        <w:rPr/>
      </w:pPr>
      <w:r w:rsidDel="00000000" w:rsidR="00000000" w:rsidRPr="00000000">
        <w:rPr>
          <w:rtl w:val="0"/>
        </w:rPr>
        <w:t xml:space="preserve"> </w:t>
      </w:r>
    </w:p>
    <w:p w:rsidR="00000000" w:rsidDel="00000000" w:rsidP="00000000" w:rsidRDefault="00000000" w:rsidRPr="00000000" w14:paraId="00000106">
      <w:pPr>
        <w:rPr>
          <w:color w:val="38761d"/>
          <w:sz w:val="18"/>
          <w:szCs w:val="18"/>
        </w:rPr>
      </w:pPr>
      <w:r w:rsidDel="00000000" w:rsidR="00000000" w:rsidRPr="00000000">
        <w:rPr>
          <w:color w:val="38761d"/>
          <w:sz w:val="18"/>
          <w:szCs w:val="18"/>
          <w:rtl w:val="0"/>
        </w:rPr>
        <w:t xml:space="preserve">if not "%1" == "" (</w:t>
      </w:r>
    </w:p>
    <w:p w:rsidR="00000000" w:rsidDel="00000000" w:rsidP="00000000" w:rsidRDefault="00000000" w:rsidRPr="00000000" w14:paraId="00000107">
      <w:pPr>
        <w:rPr>
          <w:color w:val="38761d"/>
          <w:sz w:val="18"/>
          <w:szCs w:val="18"/>
        </w:rPr>
      </w:pPr>
      <w:r w:rsidDel="00000000" w:rsidR="00000000" w:rsidRPr="00000000">
        <w:rPr>
          <w:color w:val="38761d"/>
          <w:sz w:val="18"/>
          <w:szCs w:val="18"/>
          <w:rtl w:val="0"/>
        </w:rPr>
        <w:tab/>
        <w:t xml:space="preserve">if not exist "%ANACONDA_ENVS%\%1\python.exe" (</w:t>
      </w:r>
    </w:p>
    <w:p w:rsidR="00000000" w:rsidDel="00000000" w:rsidP="00000000" w:rsidRDefault="00000000" w:rsidRPr="00000000" w14:paraId="00000108">
      <w:pPr>
        <w:rPr>
          <w:color w:val="38761d"/>
          <w:sz w:val="18"/>
          <w:szCs w:val="18"/>
        </w:rPr>
      </w:pPr>
      <w:r w:rsidDel="00000000" w:rsidR="00000000" w:rsidRPr="00000000">
        <w:rPr>
          <w:color w:val="38761d"/>
          <w:sz w:val="18"/>
          <w:szCs w:val="18"/>
          <w:rtl w:val="0"/>
        </w:rPr>
        <w:t xml:space="preserve">        echo No environment named "%1" exists in %ANACONDA_ENVS%</w:t>
      </w:r>
    </w:p>
    <w:p w:rsidR="00000000" w:rsidDel="00000000" w:rsidP="00000000" w:rsidRDefault="00000000" w:rsidRPr="00000000" w14:paraId="00000109">
      <w:pPr>
        <w:rPr>
          <w:color w:val="38761d"/>
          <w:sz w:val="18"/>
          <w:szCs w:val="18"/>
        </w:rPr>
      </w:pPr>
      <w:r w:rsidDel="00000000" w:rsidR="00000000" w:rsidRPr="00000000">
        <w:rPr>
          <w:color w:val="38761d"/>
          <w:sz w:val="18"/>
          <w:szCs w:val="18"/>
          <w:rtl w:val="0"/>
        </w:rPr>
        <w:t xml:space="preserve">        goto :eof</w:t>
      </w:r>
    </w:p>
    <w:p w:rsidR="00000000" w:rsidDel="00000000" w:rsidP="00000000" w:rsidRDefault="00000000" w:rsidRPr="00000000" w14:paraId="0000010A">
      <w:pPr>
        <w:rPr>
          <w:color w:val="38761d"/>
          <w:sz w:val="18"/>
          <w:szCs w:val="18"/>
        </w:rPr>
      </w:pPr>
      <w:r w:rsidDel="00000000" w:rsidR="00000000" w:rsidRPr="00000000">
        <w:rPr>
          <w:color w:val="38761d"/>
          <w:sz w:val="18"/>
          <w:szCs w:val="18"/>
          <w:rtl w:val="0"/>
        </w:rPr>
        <w:tab/>
        <w:t xml:space="preserve">)</w:t>
      </w:r>
    </w:p>
    <w:p w:rsidR="00000000" w:rsidDel="00000000" w:rsidP="00000000" w:rsidRDefault="00000000" w:rsidRPr="00000000" w14:paraId="0000010B">
      <w:pPr>
        <w:rPr>
          <w:color w:val="38761d"/>
          <w:sz w:val="18"/>
          <w:szCs w:val="18"/>
        </w:rPr>
      </w:pPr>
      <w:r w:rsidDel="00000000" w:rsidR="00000000" w:rsidRPr="00000000">
        <w:rPr>
          <w:color w:val="38761d"/>
          <w:sz w:val="18"/>
          <w:szCs w:val="18"/>
          <w:rtl w:val="0"/>
        </w:rPr>
        <w:tab/>
        <w:t xml:space="preserve">set ANACONDA_ENV_NAME=%1</w:t>
      </w:r>
    </w:p>
    <w:p w:rsidR="00000000" w:rsidDel="00000000" w:rsidP="00000000" w:rsidRDefault="00000000" w:rsidRPr="00000000" w14:paraId="0000010C">
      <w:pPr>
        <w:rPr>
          <w:color w:val="38761d"/>
          <w:sz w:val="18"/>
          <w:szCs w:val="18"/>
        </w:rPr>
      </w:pPr>
      <w:r w:rsidDel="00000000" w:rsidR="00000000" w:rsidRPr="00000000">
        <w:rPr>
          <w:color w:val="38761d"/>
          <w:sz w:val="18"/>
          <w:szCs w:val="18"/>
          <w:rtl w:val="0"/>
        </w:rPr>
        <w:tab/>
        <w:t xml:space="preserve">set ANACONDA=%ANACONDA_ENVS%\%1</w:t>
      </w:r>
    </w:p>
    <w:p w:rsidR="00000000" w:rsidDel="00000000" w:rsidP="00000000" w:rsidRDefault="00000000" w:rsidRPr="00000000" w14:paraId="0000010D">
      <w:pPr>
        <w:rPr>
          <w:color w:val="38761d"/>
          <w:sz w:val="18"/>
          <w:szCs w:val="18"/>
        </w:rPr>
      </w:pPr>
      <w:r w:rsidDel="00000000" w:rsidR="00000000" w:rsidRPr="00000000">
        <w:rPr>
          <w:color w:val="38761d"/>
          <w:sz w:val="18"/>
          <w:szCs w:val="18"/>
          <w:rtl w:val="0"/>
        </w:rPr>
        <w:t xml:space="preserve">    title Anaconda (%ANACONDA_ENV_NAME%^)</w:t>
      </w:r>
    </w:p>
    <w:p w:rsidR="00000000" w:rsidDel="00000000" w:rsidP="00000000" w:rsidRDefault="00000000" w:rsidRPr="00000000" w14:paraId="0000010E">
      <w:pPr>
        <w:rPr>
          <w:color w:val="38761d"/>
          <w:sz w:val="18"/>
          <w:szCs w:val="18"/>
        </w:rPr>
      </w:pPr>
      <w:r w:rsidDel="00000000" w:rsidR="00000000" w:rsidRPr="00000000">
        <w:rPr>
          <w:color w:val="38761d"/>
          <w:sz w:val="18"/>
          <w:szCs w:val="18"/>
          <w:rtl w:val="0"/>
        </w:rPr>
        <w:t xml:space="preserve">) else (</w:t>
      </w:r>
    </w:p>
    <w:p w:rsidR="00000000" w:rsidDel="00000000" w:rsidP="00000000" w:rsidRDefault="00000000" w:rsidRPr="00000000" w14:paraId="0000010F">
      <w:pPr>
        <w:rPr>
          <w:color w:val="38761d"/>
          <w:sz w:val="18"/>
          <w:szCs w:val="18"/>
        </w:rPr>
      </w:pPr>
      <w:r w:rsidDel="00000000" w:rsidR="00000000" w:rsidRPr="00000000">
        <w:rPr>
          <w:color w:val="38761d"/>
          <w:sz w:val="18"/>
          <w:szCs w:val="18"/>
          <w:rtl w:val="0"/>
        </w:rPr>
        <w:tab/>
        <w:t xml:space="preserve">set ANACONDA_ENV_NAME=</w:t>
      </w:r>
    </w:p>
    <w:p w:rsidR="00000000" w:rsidDel="00000000" w:rsidP="00000000" w:rsidRDefault="00000000" w:rsidRPr="00000000" w14:paraId="00000110">
      <w:pPr>
        <w:rPr>
          <w:color w:val="38761d"/>
          <w:sz w:val="18"/>
          <w:szCs w:val="18"/>
        </w:rPr>
      </w:pPr>
      <w:r w:rsidDel="00000000" w:rsidR="00000000" w:rsidRPr="00000000">
        <w:rPr>
          <w:color w:val="38761d"/>
          <w:sz w:val="18"/>
          <w:szCs w:val="18"/>
          <w:rtl w:val="0"/>
        </w:rPr>
        <w:tab/>
        <w:t xml:space="preserve">for %%i in ("%~dp0..") do (</w:t>
      </w:r>
    </w:p>
    <w:p w:rsidR="00000000" w:rsidDel="00000000" w:rsidP="00000000" w:rsidRDefault="00000000" w:rsidRPr="00000000" w14:paraId="00000111">
      <w:pPr>
        <w:rPr>
          <w:color w:val="38761d"/>
          <w:sz w:val="18"/>
          <w:szCs w:val="18"/>
        </w:rPr>
      </w:pPr>
      <w:r w:rsidDel="00000000" w:rsidR="00000000" w:rsidRPr="00000000">
        <w:rPr>
          <w:color w:val="38761d"/>
          <w:sz w:val="18"/>
          <w:szCs w:val="18"/>
          <w:rtl w:val="0"/>
        </w:rPr>
        <w:t xml:space="preserve">        set ANACONDA=%%~fi</w:t>
      </w:r>
    </w:p>
    <w:p w:rsidR="00000000" w:rsidDel="00000000" w:rsidP="00000000" w:rsidRDefault="00000000" w:rsidRPr="00000000" w14:paraId="00000112">
      <w:pPr>
        <w:rPr>
          <w:color w:val="38761d"/>
          <w:sz w:val="18"/>
          <w:szCs w:val="18"/>
        </w:rPr>
      </w:pPr>
      <w:r w:rsidDel="00000000" w:rsidR="00000000" w:rsidRPr="00000000">
        <w:rPr>
          <w:color w:val="38761d"/>
          <w:sz w:val="18"/>
          <w:szCs w:val="18"/>
          <w:rtl w:val="0"/>
        </w:rPr>
        <w:tab/>
        <w:t xml:space="preserve">)</w:t>
      </w:r>
    </w:p>
    <w:p w:rsidR="00000000" w:rsidDel="00000000" w:rsidP="00000000" w:rsidRDefault="00000000" w:rsidRPr="00000000" w14:paraId="00000113">
      <w:pPr>
        <w:rPr>
          <w:color w:val="38761d"/>
          <w:sz w:val="18"/>
          <w:szCs w:val="18"/>
        </w:rPr>
      </w:pPr>
      <w:r w:rsidDel="00000000" w:rsidR="00000000" w:rsidRPr="00000000">
        <w:rPr>
          <w:color w:val="38761d"/>
          <w:sz w:val="18"/>
          <w:szCs w:val="18"/>
          <w:rtl w:val="0"/>
        </w:rPr>
        <w:t xml:space="preserve">    title Anaconda</w:t>
      </w:r>
    </w:p>
    <w:p w:rsidR="00000000" w:rsidDel="00000000" w:rsidP="00000000" w:rsidRDefault="00000000" w:rsidRPr="00000000" w14:paraId="00000114">
      <w:pPr>
        <w:rPr>
          <w:color w:val="38761d"/>
          <w:sz w:val="18"/>
          <w:szCs w:val="18"/>
        </w:rPr>
      </w:pPr>
      <w:r w:rsidDel="00000000" w:rsidR="00000000" w:rsidRPr="00000000">
        <w:rPr>
          <w:color w:val="38761d"/>
          <w:sz w:val="18"/>
          <w:szCs w:val="18"/>
          <w:rtl w:val="0"/>
        </w:rPr>
        <w:t xml:space="preserve">)</w:t>
      </w:r>
    </w:p>
    <w:p w:rsidR="00000000" w:rsidDel="00000000" w:rsidP="00000000" w:rsidRDefault="00000000" w:rsidRPr="00000000" w14:paraId="00000115">
      <w:pPr>
        <w:rPr/>
      </w:pPr>
      <w:r w:rsidDel="00000000" w:rsidR="00000000" w:rsidRPr="00000000">
        <w:rPr>
          <w:rtl w:val="0"/>
        </w:rPr>
        <w:t xml:space="preserve"> </w:t>
      </w:r>
    </w:p>
    <w:p w:rsidR="00000000" w:rsidDel="00000000" w:rsidP="00000000" w:rsidRDefault="00000000" w:rsidRPr="00000000" w14:paraId="00000116">
      <w:pPr>
        <w:rPr>
          <w:color w:val="38761d"/>
          <w:sz w:val="18"/>
          <w:szCs w:val="18"/>
        </w:rPr>
      </w:pPr>
      <w:r w:rsidDel="00000000" w:rsidR="00000000" w:rsidRPr="00000000">
        <w:rPr>
          <w:color w:val="38761d"/>
          <w:sz w:val="18"/>
          <w:szCs w:val="18"/>
          <w:rtl w:val="0"/>
        </w:rPr>
        <w:t xml:space="preserve">set ANACONDA_SCRIPTS=%ANACONDA%\Scripts</w:t>
      </w:r>
    </w:p>
    <w:p w:rsidR="00000000" w:rsidDel="00000000" w:rsidP="00000000" w:rsidRDefault="00000000" w:rsidRPr="00000000" w14:paraId="00000117">
      <w:pPr>
        <w:rPr>
          <w:color w:val="38761d"/>
          <w:sz w:val="18"/>
          <w:szCs w:val="18"/>
        </w:rPr>
      </w:pPr>
      <w:r w:rsidDel="00000000" w:rsidR="00000000" w:rsidRPr="00000000">
        <w:rPr>
          <w:color w:val="38761d"/>
          <w:sz w:val="18"/>
          <w:szCs w:val="18"/>
          <w:rtl w:val="0"/>
        </w:rPr>
        <w:t xml:space="preserve">set PATH=%ANACONDA%;%ANACONDA_SCRIPTS%;%PATH%</w:t>
      </w:r>
    </w:p>
    <w:p w:rsidR="00000000" w:rsidDel="00000000" w:rsidP="00000000" w:rsidRDefault="00000000" w:rsidRPr="00000000" w14:paraId="00000118">
      <w:pPr>
        <w:rPr/>
      </w:pPr>
      <w:r w:rsidDel="00000000" w:rsidR="00000000" w:rsidRPr="00000000">
        <w:rPr>
          <w:rtl w:val="0"/>
        </w:rPr>
        <w:t xml:space="preserve"> </w:t>
      </w:r>
    </w:p>
    <w:p w:rsidR="00000000" w:rsidDel="00000000" w:rsidP="00000000" w:rsidRDefault="00000000" w:rsidRPr="00000000" w14:paraId="00000119">
      <w:pPr>
        <w:rPr>
          <w:color w:val="38761d"/>
          <w:sz w:val="18"/>
          <w:szCs w:val="18"/>
        </w:rPr>
      </w:pPr>
      <w:r w:rsidDel="00000000" w:rsidR="00000000" w:rsidRPr="00000000">
        <w:rPr>
          <w:color w:val="38761d"/>
          <w:sz w:val="18"/>
          <w:szCs w:val="18"/>
          <w:rtl w:val="0"/>
        </w:rPr>
        <w:t xml:space="preserve">rem echo Setting path to: %PATH%</w:t>
      </w:r>
    </w:p>
    <w:p w:rsidR="00000000" w:rsidDel="00000000" w:rsidP="00000000" w:rsidRDefault="00000000" w:rsidRPr="00000000" w14:paraId="0000011A">
      <w:pPr>
        <w:rPr/>
      </w:pPr>
      <w:r w:rsidDel="00000000" w:rsidR="00000000" w:rsidRPr="00000000">
        <w:rPr>
          <w:rtl w:val="0"/>
        </w:rPr>
        <w:t xml:space="preserve"> </w:t>
      </w:r>
    </w:p>
    <w:p w:rsidR="00000000" w:rsidDel="00000000" w:rsidP="00000000" w:rsidRDefault="00000000" w:rsidRPr="00000000" w14:paraId="0000011B">
      <w:pPr>
        <w:rPr>
          <w:color w:val="38761d"/>
          <w:sz w:val="18"/>
          <w:szCs w:val="18"/>
        </w:rPr>
      </w:pPr>
      <w:r w:rsidDel="00000000" w:rsidR="00000000" w:rsidRPr="00000000">
        <w:rPr>
          <w:color w:val="38761d"/>
          <w:sz w:val="18"/>
          <w:szCs w:val="18"/>
          <w:rtl w:val="0"/>
        </w:rPr>
        <w:t xml:space="preserve">if not "%ANACONDA_ENV_NAME%" == "" (</w:t>
      </w:r>
    </w:p>
    <w:p w:rsidR="00000000" w:rsidDel="00000000" w:rsidP="00000000" w:rsidRDefault="00000000" w:rsidRPr="00000000" w14:paraId="0000011C">
      <w:pPr>
        <w:rPr>
          <w:color w:val="38761d"/>
          <w:sz w:val="18"/>
          <w:szCs w:val="18"/>
        </w:rPr>
      </w:pPr>
      <w:r w:rsidDel="00000000" w:rsidR="00000000" w:rsidRPr="00000000">
        <w:rPr>
          <w:color w:val="38761d"/>
          <w:sz w:val="18"/>
          <w:szCs w:val="18"/>
          <w:rtl w:val="0"/>
        </w:rPr>
        <w:tab/>
        <w:t xml:space="preserve">echo Activating environment %ANACONDA_ENV_NAME%...</w:t>
      </w:r>
    </w:p>
    <w:p w:rsidR="00000000" w:rsidDel="00000000" w:rsidP="00000000" w:rsidRDefault="00000000" w:rsidRPr="00000000" w14:paraId="0000011D">
      <w:pPr>
        <w:rPr>
          <w:color w:val="38761d"/>
          <w:sz w:val="18"/>
          <w:szCs w:val="18"/>
        </w:rPr>
      </w:pPr>
      <w:r w:rsidDel="00000000" w:rsidR="00000000" w:rsidRPr="00000000">
        <w:rPr>
          <w:color w:val="38761d"/>
          <w:sz w:val="18"/>
          <w:szCs w:val="18"/>
          <w:rtl w:val="0"/>
        </w:rPr>
        <w:tab/>
        <w:t xml:space="preserve">set PROMPT=[%ANACONDA_ENV_NAME%] $P$G</w:t>
      </w:r>
    </w:p>
    <w:p w:rsidR="00000000" w:rsidDel="00000000" w:rsidP="00000000" w:rsidRDefault="00000000" w:rsidRPr="00000000" w14:paraId="0000011E">
      <w:pPr>
        <w:rPr>
          <w:color w:val="38761d"/>
          <w:sz w:val="18"/>
          <w:szCs w:val="18"/>
        </w:rPr>
      </w:pPr>
      <w:r w:rsidDel="00000000" w:rsidR="00000000" w:rsidRPr="00000000">
        <w:rPr>
          <w:color w:val="38761d"/>
          <w:sz w:val="18"/>
          <w:szCs w:val="18"/>
          <w:rtl w:val="0"/>
        </w:rPr>
        <w:t xml:space="preserve">)</w:t>
      </w:r>
    </w:p>
    <w:p w:rsidR="00000000" w:rsidDel="00000000" w:rsidP="00000000" w:rsidRDefault="00000000" w:rsidRPr="00000000" w14:paraId="0000011F">
      <w:pPr>
        <w:rPr/>
      </w:pPr>
      <w:r w:rsidDel="00000000" w:rsidR="00000000" w:rsidRPr="00000000">
        <w:rPr>
          <w:rtl w:val="0"/>
        </w:rPr>
        <w:t xml:space="preserve"> </w:t>
      </w:r>
    </w:p>
    <w:p w:rsidR="00000000" w:rsidDel="00000000" w:rsidP="00000000" w:rsidRDefault="00000000" w:rsidRPr="00000000" w14:paraId="00000120">
      <w:pPr>
        <w:rPr>
          <w:color w:val="38761d"/>
          <w:sz w:val="18"/>
          <w:szCs w:val="18"/>
        </w:rPr>
      </w:pPr>
      <w:r w:rsidDel="00000000" w:rsidR="00000000" w:rsidRPr="00000000">
        <w:rPr>
          <w:color w:val="38761d"/>
          <w:sz w:val="18"/>
          <w:szCs w:val="18"/>
          <w:rtl w:val="0"/>
        </w:rPr>
        <w:t xml:space="preserve">rem vi:set ts=8 sw=4 sts=4 tw=0 expandtab:</w:t>
      </w:r>
    </w:p>
    <w:p w:rsidR="00000000" w:rsidDel="00000000" w:rsidP="00000000" w:rsidRDefault="00000000" w:rsidRPr="00000000" w14:paraId="00000121">
      <w:pPr>
        <w:rPr/>
      </w:pPr>
      <w:r w:rsidDel="00000000" w:rsidR="00000000" w:rsidRPr="00000000">
        <w:rPr>
          <w:rtl w:val="0"/>
        </w:rPr>
        <w:t xml:space="preserve"> </w:t>
      </w:r>
    </w:p>
    <w:p w:rsidR="00000000" w:rsidDel="00000000" w:rsidP="00000000" w:rsidRDefault="00000000" w:rsidRPr="00000000" w14:paraId="00000122">
      <w:pPr>
        <w:rPr/>
      </w:pPr>
      <w:r w:rsidDel="00000000" w:rsidR="00000000" w:rsidRPr="00000000">
        <w:pict>
          <v:rect style="width:0.0pt;height:1.5pt" o:hr="t" o:hrstd="t" o:hralign="center" fillcolor="#A0A0A0" stroked="f"/>
        </w:pict>
      </w:r>
      <w:r w:rsidDel="00000000" w:rsidR="00000000" w:rsidRPr="00000000">
        <w:rPr>
          <w:rtl w:val="0"/>
        </w:rPr>
      </w:r>
    </w:p>
    <w:sectPr>
      <w:headerReference r:id="rId67" w:type="default"/>
      <w:footerReference r:id="rId68" w:type="default"/>
      <w:pgSz w:h="15840" w:w="12240"/>
      <w:pgMar w:bottom="1440" w:top="144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tefanie (Contractor) Kagone" w:id="5" w:date="2018-09-10T20:23:01Z">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Sep '18: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Desktop10.5\bin\ArcMap.exe</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Python2.7.13, matplotlib1.5.2, numpy1.9.3, scipy0.17.0</w:t>
      </w:r>
    </w:p>
  </w:comment>
  <w:comment w:author="Stefanie (Contractor) Kagone" w:id="6" w:date="2018-09-11T14:10:03Z">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trying to set up the conda env Claudia and I noticed that the matplotlib 1.5.2 package is not available and therefore cant be added. We tried different things, one was to add it offline from a local download, that didnt work either. Therefore, as a solution I will switch to ArcPro for this task.</w:t>
      </w:r>
    </w:p>
  </w:comment>
  <w:comment w:author="Stefanie (Contractor) Kagone" w:id="7" w:date="2018-09-11T14:21:59Z">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Sep '18: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ArcPro 2.2.0</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Python3.6.5, matplotlib2.2.2, numpy1.14.3, scipy1.1.0</w:t>
      </w:r>
    </w:p>
  </w:comment>
  <w:comment w:author="Unknown" w:id="10" w:date="2018-04-18T19:30:01Z">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we need this section? Maybe we could move it to the top to explain how to install anaconda in addition to creating environments.</w:t>
      </w:r>
    </w:p>
  </w:comment>
  <w:comment w:author="MacKenzie (Contractor) Friedrichs" w:id="11" w:date="2018-04-18T19:32:42Z">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Agreed, it is independent of any API insatllation.</w:t>
      </w:r>
    </w:p>
  </w:comment>
  <w:comment w:author="Unknown" w:id="4" w:date="2018-06-19T00:54:24Z">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Anaconda environment?</w:t>
      </w:r>
    </w:p>
  </w:comment>
  <w:comment w:author="Unknown" w:id="0" w:date="2018-03-02T15:28:12Z">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sure if this is true. Don't all of the ArcGIS 10.x.x versions come with 32-bit Python installed by default with the option to install 64-bit background processing? If so you have to create seperate Anaconda environments for each Python installation. The version of Anaconda doesn't matter as much as the environment you are trying to create.</w:t>
      </w:r>
    </w:p>
  </w:comment>
  <w:comment w:author="Claudia (Contractor) Young" w:id="1" w:date="2018-03-02T18:19:17Z">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10.4 or 10.5 installed, you will have conda 64-bit, but for 10.3.x, you need to install the 32-bit version because this version does not have ArcGIS Pro. Also, since 10.1.x, you can have Python 32-bit and 64-bit version installed, which is recommended because both has limitations.The 2 first links from the references mention it.</w:t>
      </w:r>
    </w:p>
  </w:comment>
  <w:comment w:author="Claudia (Contractor) Young" w:id="2" w:date="2018-03-02T18:25:24Z">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found this can explain the ArcGIS python 32-bit and 64-bit, https://community.esri.com/groups/technical-support/blog/2013/07/29/64-bit-vs-32-bit-python-explained/</w:t>
      </w:r>
    </w:p>
  </w:comment>
  <w:comment w:author="Unknown" w:id="3" w:date="2018-06-19T00:53:55Z">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my understanding that up to ArcGIS Pro, ArcGIS Desktop will have a 32bit version of python installed. Additionally, you can install 64bit background processing. In this case you will have two different directories; one for each installation. Additionally you can create 32bit or 64bit python environments in either version of (bit) a Anaconda installation. Therefore I do not believe you need to have multiple Anaconda installations. Rather, you need to set up environments that would with the particular version of Python installed with ArcGIS.</w:t>
      </w:r>
    </w:p>
  </w:comment>
  <w:comment w:author="Claudia (Contractor) Young" w:id="8" w:date="2018-06-19T16:36:05Z">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my opinion, this should the first section of the document since this topic also applies to the ArcGIS steps.</w:t>
      </w:r>
    </w:p>
  </w:comment>
  <w:comment w:author="MacKenzie (Contractor) Friedrichs" w:id="9" w:date="2018-06-19T17:51:55Z">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 100%</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nsolas"/>
  <w:font w:name="Courier New"/>
  <w:font w:name="Verdana"/>
  <w:font w:name="Trebuchet MS"/>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b w:val="1"/>
        <w:sz w:val="36"/>
        <w:szCs w:val="3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image" Target="media/image2.png"/><Relationship Id="rId42" Type="http://schemas.openxmlformats.org/officeDocument/2006/relationships/hyperlink" Target="https://developers.google.com/earth-engine/debugging" TargetMode="External"/><Relationship Id="rId41" Type="http://schemas.openxmlformats.org/officeDocument/2006/relationships/hyperlink" Target="https://developers.google.com/earth-engine/concepts_overview" TargetMode="External"/><Relationship Id="rId44" Type="http://schemas.openxmlformats.org/officeDocument/2006/relationships/hyperlink" Target="https://developers.google.com/earth-engine/command_line" TargetMode="External"/><Relationship Id="rId43" Type="http://schemas.openxmlformats.org/officeDocument/2006/relationships/hyperlink" Target="https://developers.google.com/earth-engine/help" TargetMode="External"/><Relationship Id="rId46" Type="http://schemas.openxmlformats.org/officeDocument/2006/relationships/hyperlink" Target="https://events.withgoogle.com/google-earth-engine-user-summit-2017/breakout-sessions/#content" TargetMode="External"/><Relationship Id="rId45" Type="http://schemas.openxmlformats.org/officeDocument/2006/relationships/hyperlink" Target="https://developers.google.com/earth-engine/getstarted#earth-engine-data-structures"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stackoverflow.com/questions/33709391/using-multiple-python-engines-32bit-64bit-and-2-7-3-5" TargetMode="External"/><Relationship Id="rId48" Type="http://schemas.openxmlformats.org/officeDocument/2006/relationships/hyperlink" Target="https://docs.google.com/presentation/d/e/2PACX-1vTwUIOkdjLisiSS2dUkpFVge3GsxJVOEgxk4QsTgtIxjU3Y2FEMXpwpFJVfK19ew14VQKddOVNSzlpT/pub?slide=id.p" TargetMode="External"/><Relationship Id="rId47" Type="http://schemas.openxmlformats.org/officeDocument/2006/relationships/hyperlink" Target="https://sites.google.com/earthoutreach.org/eeus2018/agenda/session-descriptions" TargetMode="External"/><Relationship Id="rId49" Type="http://schemas.openxmlformats.org/officeDocument/2006/relationships/hyperlink" Target="http://g.co/earth/eeus2018-python"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my.usgs.gov/confluence/display/EGIS/Using+Anaconda+modules+from+the+ESRI+python+environment" TargetMode="External"/><Relationship Id="rId8" Type="http://schemas.openxmlformats.org/officeDocument/2006/relationships/hyperlink" Target="https://gis.stackexchange.com/questions/119503/getting-arcpy-to-work-with-anaconda" TargetMode="External"/><Relationship Id="rId31" Type="http://schemas.openxmlformats.org/officeDocument/2006/relationships/hyperlink" Target="https://stackoverflow.com/a/29751768" TargetMode="External"/><Relationship Id="rId30" Type="http://schemas.openxmlformats.org/officeDocument/2006/relationships/hyperlink" Target="https://pypi.org/simple/" TargetMode="External"/><Relationship Id="rId33" Type="http://schemas.openxmlformats.org/officeDocument/2006/relationships/hyperlink" Target="https://github.com/conda-forge/earthengine-api-feedstock" TargetMode="External"/><Relationship Id="rId32" Type="http://schemas.openxmlformats.org/officeDocument/2006/relationships/image" Target="media/image1.png"/><Relationship Id="rId35" Type="http://schemas.openxmlformats.org/officeDocument/2006/relationships/hyperlink" Target="https://developers.google.com/earth-engine/command_line#authenticate" TargetMode="External"/><Relationship Id="rId34" Type="http://schemas.openxmlformats.org/officeDocument/2006/relationships/hyperlink" Target="https://developers.google.com/earth-engine/python_install_manual#setting-up-authentication-credentials" TargetMode="External"/><Relationship Id="rId37" Type="http://schemas.openxmlformats.org/officeDocument/2006/relationships/hyperlink" Target="https://oauth.net/2/" TargetMode="External"/><Relationship Id="rId36" Type="http://schemas.openxmlformats.org/officeDocument/2006/relationships/hyperlink" Target="https://developers.google.com/earth-engine/python_install_manual#setting-up-authentication-credentials" TargetMode="External"/><Relationship Id="rId39" Type="http://schemas.openxmlformats.org/officeDocument/2006/relationships/hyperlink" Target="https://developers.google.com/earth-engine/python_install_manual#testing-the-installation" TargetMode="External"/><Relationship Id="rId38" Type="http://schemas.openxmlformats.org/officeDocument/2006/relationships/hyperlink" Target="https://developers.google.com/earth-engine/command_line#ls" TargetMode="External"/><Relationship Id="rId62" Type="http://schemas.openxmlformats.org/officeDocument/2006/relationships/hyperlink" Target="http://localhost:8080/" TargetMode="External"/><Relationship Id="rId61" Type="http://schemas.openxmlformats.org/officeDocument/2006/relationships/hyperlink" Target="http://localhost:8080/" TargetMode="External"/><Relationship Id="rId20" Type="http://schemas.openxmlformats.org/officeDocument/2006/relationships/hyperlink" Target="https://pypi.python.org/pypi/conda" TargetMode="External"/><Relationship Id="rId64" Type="http://schemas.openxmlformats.org/officeDocument/2006/relationships/hyperlink" Target="http://appengine_app_id.appspot.com/" TargetMode="External"/><Relationship Id="rId63" Type="http://schemas.openxmlformats.org/officeDocument/2006/relationships/image" Target="media/image3.png"/><Relationship Id="rId22" Type="http://schemas.openxmlformats.org/officeDocument/2006/relationships/hyperlink" Target="https://github.com/conda/conda" TargetMode="External"/><Relationship Id="rId66" Type="http://schemas.openxmlformats.org/officeDocument/2006/relationships/hyperlink" Target="https://github.com/ContinuumIO/anaconda-issues/issues/41" TargetMode="External"/><Relationship Id="rId21" Type="http://schemas.openxmlformats.org/officeDocument/2006/relationships/hyperlink" Target="https://pypi.python.org/pypi/conda" TargetMode="External"/><Relationship Id="rId65" Type="http://schemas.openxmlformats.org/officeDocument/2006/relationships/hyperlink" Target="https://github.com/ContinuumIO/anaconda-issues/issues/41" TargetMode="External"/><Relationship Id="rId24" Type="http://schemas.openxmlformats.org/officeDocument/2006/relationships/hyperlink" Target="http://continuum.io/downloads" TargetMode="External"/><Relationship Id="rId68" Type="http://schemas.openxmlformats.org/officeDocument/2006/relationships/footer" Target="footer1.xml"/><Relationship Id="rId23" Type="http://schemas.openxmlformats.org/officeDocument/2006/relationships/hyperlink" Target="https://github.com/conda/conda" TargetMode="External"/><Relationship Id="rId67" Type="http://schemas.openxmlformats.org/officeDocument/2006/relationships/header" Target="header1.xml"/><Relationship Id="rId60" Type="http://schemas.openxmlformats.org/officeDocument/2006/relationships/hyperlink" Target="https://code.google.com/p/earthengine-api/" TargetMode="External"/><Relationship Id="rId26" Type="http://schemas.openxmlformats.org/officeDocument/2006/relationships/hyperlink" Target="https://conda.io/docs/_downloads/conda-cheatsheet.pdf" TargetMode="External"/><Relationship Id="rId25" Type="http://schemas.openxmlformats.org/officeDocument/2006/relationships/hyperlink" Target="http://continuum.io/downloads" TargetMode="External"/><Relationship Id="rId28" Type="http://schemas.openxmlformats.org/officeDocument/2006/relationships/hyperlink" Target="https://collaboration.usgs.gov/wg/erosdc/EROS%20IT/Lists/TechWiki/DispForm.aspx?ID=397" TargetMode="External"/><Relationship Id="rId27" Type="http://schemas.openxmlformats.org/officeDocument/2006/relationships/hyperlink" Target="https://conda-forge.org/#about" TargetMode="External"/><Relationship Id="rId29" Type="http://schemas.openxmlformats.org/officeDocument/2006/relationships/hyperlink" Target="https://pypi.python.org/" TargetMode="External"/><Relationship Id="rId51" Type="http://schemas.openxmlformats.org/officeDocument/2006/relationships/hyperlink" Target="http://jupyterlab.readthedocs.io" TargetMode="External"/><Relationship Id="rId50" Type="http://schemas.openxmlformats.org/officeDocument/2006/relationships/hyperlink" Target="https://software-carpentry.org/lessons/" TargetMode="External"/><Relationship Id="rId53" Type="http://schemas.openxmlformats.org/officeDocument/2006/relationships/hyperlink" Target="http://jupyterhub.readthedocs.io/en/latest/" TargetMode="External"/><Relationship Id="rId52" Type="http://schemas.openxmlformats.org/officeDocument/2006/relationships/hyperlink" Target="http://zero-to-jupyterhub.readthedocs.io" TargetMode="External"/><Relationship Id="rId11" Type="http://schemas.openxmlformats.org/officeDocument/2006/relationships/hyperlink" Target="https://pypi.python.org/pypi/earthengine-api" TargetMode="External"/><Relationship Id="rId55" Type="http://schemas.openxmlformats.org/officeDocument/2006/relationships/hyperlink" Target="https://docs.docker.com/get-started/" TargetMode="External"/><Relationship Id="rId10" Type="http://schemas.openxmlformats.org/officeDocument/2006/relationships/hyperlink" Target="https://community.esri.com/groups/technical-support/blog/2013/07/29/64-bit-vs-32-bit-python-explained/" TargetMode="External"/><Relationship Id="rId54" Type="http://schemas.openxmlformats.org/officeDocument/2006/relationships/hyperlink" Target="https://docs.docker.com/get-started/" TargetMode="External"/><Relationship Id="rId13" Type="http://schemas.openxmlformats.org/officeDocument/2006/relationships/hyperlink" Target="https://developers.google.com/earth-engine/python_install_manual#installing-the-client-library" TargetMode="External"/><Relationship Id="rId57" Type="http://schemas.openxmlformats.org/officeDocument/2006/relationships/hyperlink" Target="https://github.com/python-visualization/folium" TargetMode="External"/><Relationship Id="rId12" Type="http://schemas.openxmlformats.org/officeDocument/2006/relationships/hyperlink" Target="https://github.com/google/earthengine-api" TargetMode="External"/><Relationship Id="rId56" Type="http://schemas.openxmlformats.org/officeDocument/2006/relationships/hyperlink" Target="http://jupyter.org/widgets" TargetMode="External"/><Relationship Id="rId15" Type="http://schemas.openxmlformats.org/officeDocument/2006/relationships/hyperlink" Target="http://conda.pydata.org/docs/intro.html" TargetMode="External"/><Relationship Id="rId59" Type="http://schemas.openxmlformats.org/officeDocument/2006/relationships/hyperlink" Target="https://developers.google.com/appengine/docs/python/gettingstartedpython27/introduction" TargetMode="External"/><Relationship Id="rId14" Type="http://schemas.openxmlformats.org/officeDocument/2006/relationships/hyperlink" Target="https://developers.google.com/earth-engine/python_install_manual#setting-up-authentication-credentials" TargetMode="External"/><Relationship Id="rId58" Type="http://schemas.openxmlformats.org/officeDocument/2006/relationships/hyperlink" Target="https://developers.google.com/appengine/docs/python/gettingstartedpython27/introduction" TargetMode="External"/><Relationship Id="rId17" Type="http://schemas.openxmlformats.org/officeDocument/2006/relationships/hyperlink" Target="http://docs.continuum.io/anaconda/index.html" TargetMode="External"/><Relationship Id="rId16" Type="http://schemas.openxmlformats.org/officeDocument/2006/relationships/hyperlink" Target="http://docs.continuum.io/anaconda/index.html" TargetMode="External"/><Relationship Id="rId19" Type="http://schemas.openxmlformats.org/officeDocument/2006/relationships/hyperlink" Target="http://conda.pydata.org/miniconda.html" TargetMode="External"/><Relationship Id="rId18" Type="http://schemas.openxmlformats.org/officeDocument/2006/relationships/hyperlink" Target="http://conda.pydata.org/minicond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